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77777777" w:rsidR="008A7D87" w:rsidRDefault="007D0893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3F6C9071" w:rsidR="007271D9" w:rsidRPr="00357E27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iCs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PUBLIC DE </w:t>
      </w:r>
      <w:r w:rsidR="00357E27" w:rsidRPr="00357E27">
        <w:rPr>
          <w:rFonts w:ascii="Verdana" w:hAnsi="Verdana"/>
          <w:b/>
          <w:iCs/>
          <w:color w:val="000000"/>
          <w:sz w:val="18"/>
        </w:rPr>
        <w:t>PRESTATIONS INTELECTUELLES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>Prestations traitées au forfait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1FAAEA5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FC05A3F" w14:textId="319FC336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OPERATION : </w:t>
      </w:r>
      <w:r w:rsidR="00357E27">
        <w:rPr>
          <w:rFonts w:ascii="Verdana" w:hAnsi="Verdana"/>
          <w:b/>
          <w:sz w:val="18"/>
        </w:rPr>
        <w:t>Mémorial national des victimes de l’esclavage – Jardin du Trocadéro</w:t>
      </w: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EBBA433" w14:textId="3680C815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r w:rsidR="00357E27">
        <w:rPr>
          <w:rFonts w:ascii="Verdana" w:hAnsi="Verdana"/>
          <w:sz w:val="18"/>
        </w:rPr>
        <w:t>Mission d’ordonnancement, de pilotage et de coordination (OPC)</w:t>
      </w:r>
    </w:p>
    <w:p w14:paraId="0F971CC9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337FFD8" w14:textId="77777777" w:rsidR="000F0E6E" w:rsidRDefault="000F0E6E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12D7C189" w14:textId="77777777" w:rsidR="00D75C25" w:rsidRPr="0038661B" w:rsidRDefault="00D75C25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7A28582B" w14:textId="77777777" w:rsidR="0038661B" w:rsidRPr="0038661B" w:rsidRDefault="0038661B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sz w:val="16"/>
          <w:szCs w:val="16"/>
        </w:rPr>
      </w:pPr>
    </w:p>
    <w:p w14:paraId="78CB5AAF" w14:textId="77777777" w:rsidR="00D75C25" w:rsidRPr="00A914A2" w:rsidRDefault="00D75C25" w:rsidP="00C77C7C">
      <w:pPr>
        <w:tabs>
          <w:tab w:val="left" w:pos="3960"/>
        </w:tabs>
        <w:ind w:right="-311"/>
        <w:jc w:val="both"/>
        <w:rPr>
          <w:rFonts w:ascii="Verdana" w:hAnsi="Verdana"/>
          <w:sz w:val="16"/>
          <w:szCs w:val="16"/>
        </w:rPr>
      </w:pPr>
      <w:r w:rsidRPr="000F0E6E">
        <w:rPr>
          <w:rFonts w:ascii="Verdana" w:hAnsi="Verdana"/>
          <w:b/>
          <w:bCs/>
          <w:color w:val="C0504D"/>
          <w:sz w:val="16"/>
          <w:szCs w:val="16"/>
        </w:rPr>
        <w:t xml:space="preserve">Marché </w:t>
      </w:r>
      <w:r w:rsidR="00FE5346">
        <w:rPr>
          <w:rFonts w:ascii="Verdana" w:hAnsi="Verdana"/>
          <w:b/>
          <w:bCs/>
          <w:color w:val="C0504D"/>
          <w:sz w:val="16"/>
          <w:szCs w:val="16"/>
        </w:rPr>
        <w:t>à pr</w:t>
      </w:r>
      <w:r>
        <w:rPr>
          <w:rFonts w:ascii="Verdana" w:hAnsi="Verdana"/>
          <w:b/>
          <w:bCs/>
          <w:color w:val="C0504D"/>
          <w:sz w:val="16"/>
          <w:szCs w:val="16"/>
        </w:rPr>
        <w:t>o</w:t>
      </w:r>
      <w:r w:rsidR="00FE5346">
        <w:rPr>
          <w:rFonts w:ascii="Verdana" w:hAnsi="Verdana"/>
          <w:b/>
          <w:bCs/>
          <w:color w:val="C0504D"/>
          <w:sz w:val="16"/>
          <w:szCs w:val="16"/>
        </w:rPr>
        <w:t>c</w:t>
      </w:r>
      <w:r>
        <w:rPr>
          <w:rFonts w:ascii="Verdana" w:hAnsi="Verdana"/>
          <w:b/>
          <w:bCs/>
          <w:color w:val="C0504D"/>
          <w:sz w:val="16"/>
          <w:szCs w:val="16"/>
        </w:rPr>
        <w:t xml:space="preserve">édure adaptée </w:t>
      </w:r>
      <w:r w:rsidRPr="00A914A2">
        <w:rPr>
          <w:rFonts w:ascii="Verdana" w:hAnsi="Verdana"/>
          <w:bCs/>
          <w:sz w:val="16"/>
          <w:szCs w:val="16"/>
        </w:rPr>
        <w:t>en application de l’article L. 2123-</w:t>
      </w:r>
      <w:r w:rsidR="00CD6838" w:rsidRPr="00A914A2">
        <w:rPr>
          <w:rFonts w:ascii="Verdana" w:hAnsi="Verdana"/>
          <w:bCs/>
          <w:sz w:val="16"/>
          <w:szCs w:val="16"/>
        </w:rPr>
        <w:t>1, R. 2123-1 et R. 2123-4 à R. 2123-6 du Code de la commande publique.</w:t>
      </w:r>
    </w:p>
    <w:p w14:paraId="2C62EF86" w14:textId="77777777" w:rsidR="007271D9" w:rsidRDefault="007271D9">
      <w:pPr>
        <w:tabs>
          <w:tab w:val="left" w:pos="3960"/>
        </w:tabs>
        <w:ind w:left="360"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DCE2587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N° DU MARCHE : </w:t>
      </w:r>
      <w:r>
        <w:rPr>
          <w:rFonts w:ascii="Verdana" w:hAnsi="Verdana"/>
          <w:b/>
          <w:i/>
          <w:color w:val="000000"/>
          <w:sz w:val="18"/>
        </w:rPr>
        <w:t>(à préciser avant l’engagement)</w:t>
      </w:r>
    </w:p>
    <w:p w14:paraId="0CF248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B7753E8" w14:textId="6B4234B9" w:rsidR="007271D9" w:rsidRDefault="00357E27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Marché d’ordonnancement, de pilotage et de coordination (OPC)</w:t>
      </w:r>
    </w:p>
    <w:p w14:paraId="09FBF147" w14:textId="77777777" w:rsidR="00357E27" w:rsidRDefault="00357E27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  <w:r>
        <w:rPr>
          <w:rFonts w:ascii="Verdana" w:hAnsi="Verdana"/>
          <w:b/>
          <w:i/>
          <w:color w:val="000000"/>
          <w:sz w:val="18"/>
        </w:rPr>
        <w:t>(à préciser)</w:t>
      </w:r>
      <w:r>
        <w:rPr>
          <w:rFonts w:ascii="Verdana" w:hAnsi="Verdana"/>
          <w:color w:val="000000"/>
          <w:sz w:val="18"/>
        </w:rPr>
        <w:t xml:space="preserve"> 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26537649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</w:t>
      </w:r>
      <w:r w:rsidR="00357E27">
        <w:rPr>
          <w:rFonts w:ascii="Verdana" w:hAnsi="Verdana"/>
          <w:color w:val="000000"/>
          <w:sz w:val="18"/>
        </w:rPr>
        <w:t xml:space="preserve"> </w:t>
      </w:r>
      <w:r w:rsidR="00357E27" w:rsidRPr="00357E27">
        <w:rPr>
          <w:rFonts w:ascii="Verdana" w:hAnsi="Verdana"/>
          <w:b/>
          <w:bCs/>
          <w:color w:val="000000"/>
          <w:sz w:val="18"/>
        </w:rPr>
        <w:t>J2</w:t>
      </w:r>
      <w:r w:rsidR="00CC02CD">
        <w:rPr>
          <w:rFonts w:ascii="Verdana" w:hAnsi="Verdana"/>
          <w:b/>
          <w:bCs/>
          <w:color w:val="000000"/>
          <w:sz w:val="18"/>
        </w:rPr>
        <w:t>5</w:t>
      </w:r>
      <w:r w:rsidR="00357E27" w:rsidRPr="00357E27">
        <w:rPr>
          <w:rFonts w:ascii="Verdana" w:hAnsi="Verdana"/>
          <w:b/>
          <w:bCs/>
          <w:color w:val="000000"/>
          <w:sz w:val="18"/>
        </w:rPr>
        <w:t xml:space="preserve">0 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302F7B4" w14:textId="0A450306" w:rsidR="007271D9" w:rsidRDefault="00A7232F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TITULAIRE :</w:t>
      </w:r>
      <w:r w:rsidR="007271D9">
        <w:rPr>
          <w:rFonts w:ascii="Verdana" w:hAnsi="Verdana"/>
          <w:b/>
          <w:color w:val="000000"/>
          <w:sz w:val="18"/>
        </w:rPr>
        <w:t xml:space="preserve"> </w:t>
      </w:r>
      <w:r w:rsidR="007271D9">
        <w:rPr>
          <w:rFonts w:ascii="Verdana" w:hAnsi="Verdana"/>
          <w:b/>
          <w:i/>
          <w:color w:val="000000"/>
          <w:sz w:val="18"/>
        </w:rPr>
        <w:t>(à préciser)</w:t>
      </w:r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B97C03A" w14:textId="77777777" w:rsidR="00A7232F" w:rsidRPr="000D0FFD" w:rsidRDefault="00A7232F" w:rsidP="00A7232F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iCs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Maître de l'Ouvrage</w:t>
      </w:r>
      <w:r>
        <w:rPr>
          <w:rFonts w:ascii="Verdana" w:hAnsi="Verdana"/>
          <w:color w:val="000000"/>
          <w:sz w:val="18"/>
        </w:rPr>
        <w:t xml:space="preserve"> : </w:t>
      </w:r>
      <w:r w:rsidRPr="000D0FFD">
        <w:rPr>
          <w:rFonts w:ascii="Verdana" w:hAnsi="Verdana"/>
          <w:b/>
          <w:i/>
          <w:iCs/>
          <w:color w:val="000000"/>
          <w:sz w:val="18"/>
        </w:rPr>
        <w:t xml:space="preserve">Le Ministère chargé des Outre-Mer, </w:t>
      </w:r>
    </w:p>
    <w:p w14:paraId="77B62A63" w14:textId="77777777" w:rsidR="00A7232F" w:rsidRDefault="00A7232F" w:rsidP="00A7232F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851672" w14:textId="20179986" w:rsidR="00A7232F" w:rsidRDefault="00A7232F" w:rsidP="00A7232F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Mandataire du Maître de l'Ouvrage et Pouvoir adjudicateur</w:t>
      </w:r>
      <w:r>
        <w:rPr>
          <w:rFonts w:ascii="Verdana" w:hAnsi="Verdana"/>
          <w:color w:val="000000"/>
          <w:sz w:val="18"/>
        </w:rPr>
        <w:t xml:space="preserve"> : </w:t>
      </w:r>
      <w:r w:rsidR="00F30166">
        <w:rPr>
          <w:rFonts w:ascii="Verdana" w:hAnsi="Verdana"/>
          <w:b/>
          <w:iCs/>
          <w:color w:val="000000"/>
          <w:sz w:val="18"/>
        </w:rPr>
        <w:t>L</w:t>
      </w:r>
      <w:r w:rsidR="00F30166" w:rsidRPr="00481B05">
        <w:rPr>
          <w:rFonts w:ascii="Verdana" w:hAnsi="Verdana"/>
          <w:b/>
          <w:iCs/>
          <w:color w:val="000000"/>
          <w:sz w:val="18"/>
        </w:rPr>
        <w:t>’</w:t>
      </w:r>
      <w:r w:rsidR="00F30166">
        <w:rPr>
          <w:rFonts w:ascii="Verdana" w:hAnsi="Verdana"/>
          <w:b/>
          <w:iCs/>
          <w:color w:val="000000"/>
          <w:sz w:val="18"/>
        </w:rPr>
        <w:t>Opérateur du Patrimoine et des Projets Immobiliers de la Culture (</w:t>
      </w:r>
      <w:r w:rsidR="00F30166" w:rsidRPr="00481B05">
        <w:rPr>
          <w:rFonts w:ascii="Verdana" w:hAnsi="Verdana"/>
          <w:b/>
          <w:iCs/>
          <w:color w:val="000000"/>
          <w:sz w:val="18"/>
        </w:rPr>
        <w:t>OPPIC</w:t>
      </w:r>
      <w:r w:rsidR="00F30166">
        <w:rPr>
          <w:rFonts w:ascii="Verdana" w:hAnsi="Verdana"/>
          <w:b/>
          <w:iCs/>
          <w:color w:val="000000"/>
          <w:sz w:val="18"/>
        </w:rPr>
        <w:t>)</w:t>
      </w:r>
    </w:p>
    <w:p w14:paraId="66BADE44" w14:textId="77777777" w:rsidR="00A7232F" w:rsidRDefault="00A7232F" w:rsidP="00A7232F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29EDC227" w14:textId="77777777" w:rsidR="00A7232F" w:rsidRPr="00167E3C" w:rsidRDefault="00A7232F" w:rsidP="00A7232F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167E3C">
        <w:rPr>
          <w:rFonts w:ascii="Verdana" w:hAnsi="Verdana"/>
          <w:b/>
          <w:color w:val="000000"/>
          <w:sz w:val="18"/>
        </w:rPr>
        <w:t>Ordonnateur : Le Président de l’OPPIC</w:t>
      </w:r>
    </w:p>
    <w:p w14:paraId="213E17C7" w14:textId="77777777" w:rsidR="00A7232F" w:rsidRDefault="00A7232F" w:rsidP="00A7232F">
      <w:pPr>
        <w:pBdr>
          <w:left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6622FD50" w14:textId="77777777" w:rsidR="00A7232F" w:rsidRPr="00167E3C" w:rsidRDefault="00A7232F" w:rsidP="00A7232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167E3C">
        <w:rPr>
          <w:rFonts w:ascii="Verdana" w:hAnsi="Verdana"/>
          <w:bCs/>
          <w:color w:val="000000"/>
          <w:sz w:val="18"/>
        </w:rPr>
        <w:t>Le Président de l’OPPIC</w:t>
      </w:r>
    </w:p>
    <w:p w14:paraId="675CE5F7" w14:textId="77777777" w:rsidR="00A7232F" w:rsidRPr="00D037D9" w:rsidRDefault="00A7232F" w:rsidP="00A7232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EF10E4" w14:textId="77777777" w:rsidR="00A7232F" w:rsidRPr="00D037D9" w:rsidRDefault="00A7232F" w:rsidP="00A7232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7B67E4B3" w14:textId="77777777" w:rsidR="00A7232F" w:rsidRPr="00785271" w:rsidRDefault="00A7232F" w:rsidP="00A7232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  <w:r w:rsidRPr="00785271">
        <w:rPr>
          <w:rFonts w:ascii="Verdana" w:hAnsi="Verdana"/>
          <w:color w:val="000000"/>
          <w:sz w:val="18"/>
        </w:rPr>
        <w:t xml:space="preserve">Décret du </w:t>
      </w:r>
      <w:r>
        <w:rPr>
          <w:rFonts w:ascii="Verdana" w:hAnsi="Verdana"/>
          <w:color w:val="000000"/>
          <w:sz w:val="18"/>
        </w:rPr>
        <w:t>24 mai 2023</w:t>
      </w:r>
      <w:r w:rsidRPr="00785271">
        <w:rPr>
          <w:rFonts w:ascii="Verdana" w:hAnsi="Verdana"/>
          <w:color w:val="000000"/>
          <w:sz w:val="18"/>
        </w:rPr>
        <w:t xml:space="preserve"> portant nomination </w:t>
      </w:r>
      <w:r>
        <w:rPr>
          <w:rFonts w:ascii="Verdana" w:hAnsi="Verdana"/>
          <w:color w:val="000000"/>
          <w:sz w:val="18"/>
        </w:rPr>
        <w:t>du Président</w:t>
      </w:r>
      <w:r w:rsidRPr="00785271">
        <w:rPr>
          <w:rFonts w:ascii="Verdana" w:hAnsi="Verdana"/>
          <w:color w:val="000000"/>
          <w:sz w:val="18"/>
        </w:rPr>
        <w:t xml:space="preserve"> </w:t>
      </w:r>
    </w:p>
    <w:p w14:paraId="5BBD9A31" w14:textId="77777777" w:rsidR="00A7232F" w:rsidRPr="00D037D9" w:rsidRDefault="00A7232F" w:rsidP="00A7232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3D12AB0" w14:textId="77777777" w:rsidR="00A7232F" w:rsidRPr="00D037D9" w:rsidRDefault="00A7232F" w:rsidP="00A7232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Comptable assignataire des paiements : Mme l’Agent comptable de l’OPPIC</w:t>
      </w:r>
      <w:r>
        <w:rPr>
          <w:rFonts w:ascii="Verdana" w:hAnsi="Verdana"/>
          <w:b/>
          <w:color w:val="000000"/>
          <w:sz w:val="18"/>
        </w:rPr>
        <w:t xml:space="preserve">, </w:t>
      </w:r>
      <w:r>
        <w:rPr>
          <w:rFonts w:ascii="Verdana" w:hAnsi="Verdana"/>
          <w:color w:val="000000"/>
          <w:sz w:val="18"/>
        </w:rPr>
        <w:t>30 rue du château des rentiers – CS 61336 - 75647 Paris cedex 13</w:t>
      </w:r>
    </w:p>
    <w:p w14:paraId="6566F08F" w14:textId="77777777" w:rsidR="007271D9" w:rsidRDefault="007271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3927787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A4530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23B8EC8" w14:textId="0F6D3DCE" w:rsidR="00357E27" w:rsidRDefault="00357E27" w:rsidP="00357E27">
      <w:pPr>
        <w:numPr>
          <w:ilvl w:val="12"/>
          <w:numId w:val="0"/>
        </w:numPr>
        <w:ind w:right="-453"/>
        <w:rPr>
          <w:rFonts w:ascii="Verdana" w:hAnsi="Verdana"/>
          <w:b/>
          <w:sz w:val="18"/>
        </w:rPr>
      </w:pPr>
    </w:p>
    <w:p w14:paraId="1AB5345F" w14:textId="01E178AF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A6F2E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3C28D2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CONTRACTANT </w:t>
      </w:r>
      <w:r>
        <w:rPr>
          <w:rFonts w:ascii="Verdana" w:hAnsi="Verdana"/>
          <w:color w:val="000000"/>
          <w:sz w:val="18"/>
        </w:rPr>
        <w:t>: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573BDD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BA734D" w14:textId="77777777" w:rsidR="00F30166" w:rsidRDefault="00F30166" w:rsidP="00F30166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5E64543" w14:textId="77777777" w:rsidR="00F30166" w:rsidRDefault="00F30166" w:rsidP="00F3016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DFBF196" w14:textId="77777777" w:rsidR="00F30166" w:rsidRDefault="00F30166" w:rsidP="00F30166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r>
        <w:rPr>
          <w:rFonts w:ascii="Verdana" w:hAnsi="Verdana"/>
          <w:color w:val="000000"/>
          <w:sz w:val="18"/>
        </w:rPr>
        <w:tab/>
        <w:t xml:space="preserve">   OU pour le compte de</w:t>
      </w:r>
    </w:p>
    <w:p w14:paraId="156FBD98" w14:textId="77777777" w:rsidR="00F30166" w:rsidRPr="00326601" w:rsidRDefault="00F30166" w:rsidP="00F30166">
      <w:pPr>
        <w:ind w:right="-311"/>
        <w:jc w:val="both"/>
        <w:rPr>
          <w:rFonts w:ascii="Verdana" w:hAnsi="Verdana"/>
          <w:i/>
          <w:iCs/>
          <w:color w:val="000000"/>
          <w:sz w:val="18"/>
        </w:rPr>
      </w:pPr>
      <w:r w:rsidRPr="00326601">
        <w:rPr>
          <w:rFonts w:ascii="Verdana" w:hAnsi="Verdana"/>
          <w:i/>
          <w:iCs/>
          <w:color w:val="000000"/>
          <w:sz w:val="18"/>
        </w:rPr>
        <w:t>(Rayer mention inutile)</w:t>
      </w:r>
    </w:p>
    <w:p w14:paraId="7AC9293C" w14:textId="77777777" w:rsidR="00F30166" w:rsidRDefault="00F30166" w:rsidP="00F3016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3FEBC5" w14:textId="77777777" w:rsidR="00F30166" w:rsidRDefault="00F30166" w:rsidP="00F3016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944998B" w14:textId="77777777" w:rsidR="00F30166" w:rsidRDefault="00F30166" w:rsidP="00F3016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Adresse du siège social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7C32D16" w14:textId="77777777" w:rsidR="00F30166" w:rsidRDefault="00F30166" w:rsidP="00F3016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5A55253" w14:textId="77777777" w:rsidR="00F30166" w:rsidRDefault="00F30166" w:rsidP="00F3016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2540FDF" w14:textId="77777777" w:rsidR="00F30166" w:rsidRDefault="00F30166" w:rsidP="00F3016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DF1B010" w14:textId="77777777" w:rsidR="00F30166" w:rsidRDefault="00F30166" w:rsidP="00F30166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0BFC0552" w14:textId="77777777" w:rsidR="00F30166" w:rsidRDefault="00F30166" w:rsidP="00F30166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E64D468" w14:textId="77777777" w:rsidR="00F30166" w:rsidRDefault="00F30166" w:rsidP="00F3016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D358DC5" w14:textId="77777777" w:rsidR="00F30166" w:rsidRDefault="00F30166" w:rsidP="00F30166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A8C9F4C" w14:textId="77777777" w:rsidR="00F30166" w:rsidRDefault="00F30166" w:rsidP="00F3016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FC8138E" w14:textId="77777777" w:rsidR="00F30166" w:rsidRDefault="00F30166" w:rsidP="00F3016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9A30C79" w14:textId="77777777" w:rsidR="00F30166" w:rsidRDefault="00F30166" w:rsidP="00F3016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224849" w14:textId="77777777" w:rsidR="00F30166" w:rsidRDefault="00F30166" w:rsidP="00F30166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Courriel (du représentant légal, habilité à signer le marché)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13BF98E" w14:textId="77777777" w:rsidR="00F30166" w:rsidRDefault="00F30166" w:rsidP="00F3016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4E178C1" w14:textId="77777777" w:rsidR="00F30166" w:rsidRDefault="00F30166" w:rsidP="00F30166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8E2587C" w14:textId="77777777" w:rsidR="00F30166" w:rsidRDefault="00F30166" w:rsidP="00F30166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3E6954C1" w14:textId="77777777" w:rsidR="00F30166" w:rsidRDefault="00F30166" w:rsidP="00F30166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223E6BE" w14:textId="69E5436E" w:rsidR="005A2955" w:rsidRDefault="00F30166" w:rsidP="00F30166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du marché </w:t>
      </w:r>
      <w:r>
        <w:rPr>
          <w:rFonts w:ascii="Verdana" w:hAnsi="Verdana"/>
          <w:color w:val="000000"/>
          <w:sz w:val="18"/>
        </w:rPr>
        <w:t>listées à l’article 2 du Cahier des Clauses Administratives Particulières (CCAP)</w:t>
      </w:r>
    </w:p>
    <w:p w14:paraId="3C4E08E9" w14:textId="77777777" w:rsidR="00F30166" w:rsidRPr="00CF26B4" w:rsidRDefault="00F30166" w:rsidP="00F30166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2657D613" w14:textId="77777777" w:rsidR="002E418B" w:rsidRDefault="005A2955" w:rsidP="0082093A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proofErr w:type="gramStart"/>
      <w:r w:rsidRPr="00CF26B4">
        <w:rPr>
          <w:rFonts w:ascii="Verdana" w:hAnsi="Verdana"/>
          <w:color w:val="000000"/>
          <w:sz w:val="18"/>
        </w:rPr>
        <w:t>et</w:t>
      </w:r>
      <w:proofErr w:type="gramEnd"/>
      <w:r w:rsidRPr="00CF26B4">
        <w:rPr>
          <w:rFonts w:ascii="Verdana" w:hAnsi="Verdana"/>
          <w:color w:val="000000"/>
          <w:sz w:val="18"/>
        </w:rPr>
        <w:t xml:space="preserve">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12BC6295" w14:textId="77777777" w:rsidR="002E418B" w:rsidRPr="00151E23" w:rsidRDefault="002E418B" w:rsidP="002E418B"/>
    <w:p w14:paraId="601EB323" w14:textId="27E4D31B" w:rsidR="002E418B" w:rsidRPr="00F35D68" w:rsidRDefault="002E418B" w:rsidP="002E418B">
      <w:pPr>
        <w:pStyle w:val="Titre2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 xml:space="preserve">Le délai de validité de mon offre est fixé à </w:t>
      </w:r>
      <w:r w:rsidR="00F30166" w:rsidRPr="00F30166">
        <w:rPr>
          <w:rFonts w:ascii="Verdana" w:hAnsi="Verdana"/>
          <w:b/>
          <w:i/>
          <w:color w:val="000000"/>
          <w:sz w:val="18"/>
          <w:szCs w:val="18"/>
        </w:rPr>
        <w:t xml:space="preserve">180 </w:t>
      </w:r>
      <w:r w:rsidRPr="00F30166">
        <w:rPr>
          <w:rFonts w:ascii="Verdana" w:hAnsi="Verdana"/>
          <w:b/>
          <w:i/>
          <w:color w:val="000000"/>
          <w:sz w:val="18"/>
          <w:szCs w:val="18"/>
        </w:rPr>
        <w:t xml:space="preserve">jours </w:t>
      </w:r>
      <w:r w:rsidRPr="00F35D68">
        <w:rPr>
          <w:rFonts w:ascii="Verdana" w:hAnsi="Verdana"/>
          <w:color w:val="000000"/>
          <w:sz w:val="18"/>
          <w:szCs w:val="18"/>
        </w:rPr>
        <w:t>à compter de la date limite de remise des offres.</w:t>
      </w:r>
    </w:p>
    <w:p w14:paraId="14CB2AB9" w14:textId="77777777" w:rsidR="002E418B" w:rsidRDefault="002E418B" w:rsidP="002E418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132A8FD" w14:textId="77777777" w:rsidR="005A2955" w:rsidRDefault="005A2955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F89CB14" w14:textId="77777777" w:rsidR="00D12CD4" w:rsidRPr="00F35D68" w:rsidRDefault="005D1DB0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04407797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C9D6486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265420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4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2763BBE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CDEEC6C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7980"/>
      </w:tblGrid>
      <w:tr w:rsidR="007271D9" w14:paraId="2BB7B281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7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A06DD71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46A3481" w14:textId="77777777" w:rsidR="007271D9" w:rsidRDefault="007271D9">
      <w:pPr>
        <w:pStyle w:val="Titre3"/>
      </w:pPr>
      <w:r>
        <w:t>A remplir par les contractants du GROUPEMENT D'ENTREPRISES CONJOINT / SOLIDAIRE. </w:t>
      </w:r>
    </w:p>
    <w:p w14:paraId="296D2DD4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 xml:space="preserve">(A préciser) </w:t>
      </w:r>
    </w:p>
    <w:p w14:paraId="5C83E65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B27BC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E770C68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lastRenderedPageBreak/>
        <w:t xml:space="preserve">ARTICLE 1 </w:t>
      </w:r>
      <w:proofErr w:type="gramStart"/>
      <w:r>
        <w:rPr>
          <w:rFonts w:ascii="Verdana" w:hAnsi="Verdana"/>
          <w:b/>
          <w:color w:val="000000"/>
          <w:sz w:val="18"/>
          <w:u w:val="single"/>
        </w:rPr>
        <w:t>CONTRACTANTS</w:t>
      </w:r>
      <w:r>
        <w:rPr>
          <w:rFonts w:ascii="Verdana" w:hAnsi="Verdana"/>
          <w:color w:val="000000"/>
          <w:sz w:val="18"/>
        </w:rPr>
        <w:t>:</w:t>
      </w:r>
      <w:proofErr w:type="gramEnd"/>
    </w:p>
    <w:p w14:paraId="4823DB6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2A5E926" w14:textId="77777777" w:rsidR="007271D9" w:rsidRDefault="007271D9">
      <w:pPr>
        <w:tabs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1EE16A5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35E788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E6C075E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</w:t>
      </w:r>
      <w:proofErr w:type="gramStart"/>
      <w:r>
        <w:rPr>
          <w:rFonts w:ascii="Verdana" w:hAnsi="Verdana"/>
          <w:color w:val="000000"/>
          <w:sz w:val="18"/>
        </w:rPr>
        <w:t>agissant  en</w:t>
      </w:r>
      <w:proofErr w:type="gramEnd"/>
      <w:r>
        <w:rPr>
          <w:rFonts w:ascii="Verdana" w:hAnsi="Verdana"/>
          <w:color w:val="000000"/>
          <w:sz w:val="18"/>
        </w:rPr>
        <w:t xml:space="preserve"> qualité de  </w:t>
      </w:r>
    </w:p>
    <w:p w14:paraId="61636076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C787B5D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521793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03462C4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14BDB1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C59D81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DC3B80F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4878D8C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5F217FD8" w14:textId="77777777" w:rsidR="005A2955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325FBB" w14:textId="77777777" w:rsidR="007271D9" w:rsidRPr="0082093A" w:rsidRDefault="005A2955" w:rsidP="0082093A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5E8F4FBD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2F873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632381C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F9F45F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C4BEC9F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7C16C1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25BE659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AA0CF2D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638F24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43EAD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</w:t>
      </w:r>
      <w:proofErr w:type="gramStart"/>
      <w:r>
        <w:rPr>
          <w:rFonts w:ascii="Verdana" w:hAnsi="Verdana"/>
          <w:color w:val="000000"/>
          <w:sz w:val="18"/>
        </w:rPr>
        <w:t>agissant  en</w:t>
      </w:r>
      <w:proofErr w:type="gramEnd"/>
      <w:r>
        <w:rPr>
          <w:rFonts w:ascii="Verdana" w:hAnsi="Verdana"/>
          <w:color w:val="000000"/>
          <w:sz w:val="18"/>
        </w:rPr>
        <w:t xml:space="preserve"> qualité de  </w:t>
      </w:r>
    </w:p>
    <w:p w14:paraId="0AD5505D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78A746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3B5F7B5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6EC94F9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7D1BF376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58025C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5F4D14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761CC0F1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4822E51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 </w:t>
      </w:r>
    </w:p>
    <w:p w14:paraId="7DBBBA2F" w14:textId="77777777" w:rsidR="007271D9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25E28F9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FAA762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982C2A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871710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30A11E0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45CB3A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364586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B9FEEE9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519D40C7" w14:textId="77777777" w:rsidR="0077253C" w:rsidRDefault="0077253C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F831D61" w14:textId="77777777" w:rsidR="00A7232F" w:rsidRPr="00CF26B4" w:rsidRDefault="00A7232F" w:rsidP="00A7232F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du marché </w:t>
      </w:r>
      <w:r>
        <w:rPr>
          <w:rFonts w:ascii="Verdana" w:hAnsi="Verdana"/>
          <w:color w:val="000000"/>
          <w:sz w:val="18"/>
        </w:rPr>
        <w:t>listées dans l’article 2 du CCAP</w:t>
      </w:r>
    </w:p>
    <w:p w14:paraId="78ED8B54" w14:textId="77777777" w:rsidR="0077253C" w:rsidRPr="00CF26B4" w:rsidRDefault="0077253C" w:rsidP="0077253C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4C06FB1E" w14:textId="77777777" w:rsidR="0077253C" w:rsidRPr="00CF26B4" w:rsidRDefault="0077253C" w:rsidP="006E7540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proofErr w:type="gramStart"/>
      <w:r w:rsidRPr="00CF26B4">
        <w:rPr>
          <w:rFonts w:ascii="Verdana" w:hAnsi="Verdana"/>
          <w:color w:val="000000"/>
          <w:sz w:val="18"/>
        </w:rPr>
        <w:t>et</w:t>
      </w:r>
      <w:proofErr w:type="gramEnd"/>
      <w:r w:rsidRPr="00CF26B4">
        <w:rPr>
          <w:rFonts w:ascii="Verdana" w:hAnsi="Verdana"/>
          <w:color w:val="000000"/>
          <w:sz w:val="18"/>
        </w:rPr>
        <w:t xml:space="preserve"> conformément à </w:t>
      </w:r>
      <w:r w:rsidR="004A64B2" w:rsidRPr="00CF26B4">
        <w:rPr>
          <w:rFonts w:ascii="Verdana" w:hAnsi="Verdana"/>
          <w:color w:val="000000"/>
          <w:sz w:val="18"/>
        </w:rPr>
        <w:t>leurs clauses, engage l’ensemble des membres du groupement</w:t>
      </w:r>
      <w:r w:rsidRPr="00CF26B4">
        <w:rPr>
          <w:rFonts w:ascii="Verdana" w:hAnsi="Verdana"/>
          <w:color w:val="000000"/>
          <w:sz w:val="18"/>
        </w:rPr>
        <w:t xml:space="preserve"> sur la base </w:t>
      </w:r>
      <w:r w:rsidR="004A64B2" w:rsidRPr="00CF26B4">
        <w:rPr>
          <w:rFonts w:ascii="Verdana" w:hAnsi="Verdana"/>
          <w:color w:val="000000"/>
          <w:sz w:val="18"/>
        </w:rPr>
        <w:t>de l’</w:t>
      </w:r>
      <w:r w:rsidRPr="00CF26B4">
        <w:rPr>
          <w:rFonts w:ascii="Verdana" w:hAnsi="Verdana"/>
          <w:color w:val="000000"/>
          <w:sz w:val="18"/>
        </w:rPr>
        <w:t>offre</w:t>
      </w:r>
      <w:r w:rsidR="004A64B2" w:rsidRPr="00CF26B4">
        <w:rPr>
          <w:rFonts w:ascii="Verdana" w:hAnsi="Verdana"/>
          <w:color w:val="000000"/>
          <w:sz w:val="18"/>
        </w:rPr>
        <w:t xml:space="preserve">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42DC936D" w14:textId="77777777" w:rsidR="0077253C" w:rsidRDefault="0077253C" w:rsidP="0077253C"/>
    <w:p w14:paraId="23109B29" w14:textId="77777777" w:rsidR="0077253C" w:rsidRDefault="0077253C" w:rsidP="0077253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1D3036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DCF69ED" w14:textId="77777777" w:rsidR="00D12CD4" w:rsidRPr="00F35D68" w:rsidRDefault="00F35D68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groupement, déclare sur l’honneur :</w:t>
      </w:r>
    </w:p>
    <w:p w14:paraId="091F6891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14FB3063" w14:textId="77777777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</w:t>
      </w:r>
      <w:proofErr w:type="spellStart"/>
      <w:r>
        <w:rPr>
          <w:rFonts w:ascii="Verdana" w:hAnsi="Verdana"/>
          <w:color w:val="000000"/>
          <w:sz w:val="18"/>
        </w:rPr>
        <w:t>articles</w:t>
      </w:r>
      <w:del w:id="0" w:author="Delhomme M" w:date="2019-02-15T17:09:00Z">
        <w:r w:rsidDel="00802373">
          <w:rPr>
            <w:rFonts w:ascii="Verdana" w:hAnsi="Verdana"/>
            <w:color w:val="000000"/>
            <w:sz w:val="18"/>
          </w:rPr>
          <w:delText xml:space="preserve"> </w:delText>
        </w:r>
      </w:del>
      <w:r w:rsidR="00432296">
        <w:rPr>
          <w:rFonts w:ascii="Verdana" w:hAnsi="Verdana"/>
          <w:color w:val="000000"/>
          <w:sz w:val="18"/>
        </w:rPr>
        <w:t>L</w:t>
      </w:r>
      <w:proofErr w:type="spellEnd"/>
      <w:r w:rsidR="00432296">
        <w:rPr>
          <w:rFonts w:ascii="Verdana" w:hAnsi="Verdana"/>
          <w:color w:val="000000"/>
          <w:sz w:val="18"/>
        </w:rPr>
        <w:t>. 2141-1 à L. 2141-5 et L 2141-7 à L. 2141-11</w:t>
      </w:r>
      <w:r w:rsidR="0029502A">
        <w:rPr>
          <w:rFonts w:ascii="Verdana" w:hAnsi="Verdana"/>
          <w:color w:val="000000"/>
          <w:sz w:val="18"/>
        </w:rPr>
        <w:t xml:space="preserve"> 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037BF1CD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44F802EA" w14:textId="77777777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5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6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994A2BF" w14:textId="77777777" w:rsidR="001F3A69" w:rsidRDefault="001F3A69" w:rsidP="005D1DB0">
      <w:pPr>
        <w:tabs>
          <w:tab w:val="left" w:pos="567"/>
        </w:tabs>
        <w:ind w:left="567" w:right="-311" w:hanging="567"/>
        <w:jc w:val="both"/>
        <w:rPr>
          <w:rFonts w:ascii="Verdana" w:hAnsi="Verdana"/>
          <w:color w:val="000000"/>
          <w:sz w:val="18"/>
          <w:szCs w:val="18"/>
        </w:rPr>
      </w:pPr>
    </w:p>
    <w:p w14:paraId="56346E20" w14:textId="77777777" w:rsidR="001F3A69" w:rsidRPr="00F35D68" w:rsidRDefault="001F3A69" w:rsidP="005D1DB0">
      <w:pPr>
        <w:tabs>
          <w:tab w:val="left" w:pos="709"/>
        </w:tabs>
        <w:ind w:right="-311" w:hanging="720"/>
        <w:jc w:val="both"/>
        <w:rPr>
          <w:rFonts w:ascii="Verdana" w:hAnsi="Verdana"/>
          <w:color w:val="000000"/>
          <w:sz w:val="18"/>
          <w:szCs w:val="18"/>
        </w:rPr>
      </w:pPr>
    </w:p>
    <w:p w14:paraId="34719B77" w14:textId="77777777" w:rsidR="007271D9" w:rsidRPr="00F35D68" w:rsidRDefault="007271D9">
      <w:pPr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0565F5E8" w14:textId="265F4FE8" w:rsidR="007271D9" w:rsidRPr="00F35D68" w:rsidRDefault="007271D9">
      <w:pPr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b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 w:rsidR="00F30166">
        <w:rPr>
          <w:rFonts w:ascii="Verdana" w:hAnsi="Verdana"/>
          <w:b/>
          <w:i/>
          <w:color w:val="000000"/>
          <w:sz w:val="18"/>
          <w:szCs w:val="18"/>
        </w:rPr>
        <w:t>180 jours</w:t>
      </w:r>
      <w:r w:rsidRPr="00F35D68">
        <w:rPr>
          <w:rFonts w:ascii="Verdana" w:hAnsi="Verdana"/>
          <w:color w:val="000000"/>
          <w:sz w:val="18"/>
          <w:szCs w:val="18"/>
        </w:rPr>
        <w:t xml:space="preserve"> à compter de la date limite de remise des offres.</w:t>
      </w:r>
    </w:p>
    <w:p w14:paraId="3397784F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059DFEDA" w14:textId="77777777" w:rsidR="00F30166" w:rsidRDefault="00F30166" w:rsidP="00F30166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L'entreprise (</w:t>
      </w:r>
      <w:r>
        <w:rPr>
          <w:rFonts w:ascii="Verdana" w:hAnsi="Verdana"/>
          <w:b/>
          <w:color w:val="000000"/>
          <w:sz w:val="18"/>
        </w:rPr>
        <w:t>A préciser</w:t>
      </w:r>
      <w:r>
        <w:rPr>
          <w:rFonts w:ascii="Verdana" w:hAnsi="Verdana"/>
          <w:color w:val="000000"/>
          <w:sz w:val="18"/>
        </w:rPr>
        <w:t xml:space="preserve">) est le mandataire du groupement conjoint / solidaire. </w:t>
      </w:r>
      <w:r>
        <w:rPr>
          <w:rFonts w:ascii="Verdana" w:hAnsi="Verdana"/>
          <w:b/>
          <w:i/>
          <w:color w:val="000000"/>
          <w:sz w:val="18"/>
        </w:rPr>
        <w:t xml:space="preserve">(A préciser) </w:t>
      </w:r>
    </w:p>
    <w:p w14:paraId="194699BC" w14:textId="77777777" w:rsidR="00F30166" w:rsidRDefault="00F30166" w:rsidP="00F30166">
      <w:pPr>
        <w:tabs>
          <w:tab w:val="left" w:pos="3100"/>
          <w:tab w:val="left" w:pos="4240"/>
        </w:tabs>
        <w:spacing w:line="360" w:lineRule="auto"/>
        <w:ind w:left="23" w:right="-312"/>
        <w:jc w:val="both"/>
        <w:rPr>
          <w:rFonts w:ascii="Verdana" w:hAnsi="Verdana"/>
          <w:color w:val="000000"/>
          <w:sz w:val="18"/>
        </w:rPr>
      </w:pPr>
    </w:p>
    <w:p w14:paraId="44847F0A" w14:textId="77777777" w:rsidR="00F30166" w:rsidRDefault="00F30166" w:rsidP="00F30166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481B05">
        <w:rPr>
          <w:rFonts w:ascii="Verdana" w:hAnsi="Verdana"/>
          <w:iCs/>
          <w:color w:val="000000"/>
          <w:sz w:val="18"/>
        </w:rPr>
        <w:t>En cas de groupement conjoint,</w:t>
      </w:r>
      <w:r>
        <w:rPr>
          <w:rFonts w:ascii="Verdana" w:hAnsi="Verdana"/>
          <w:i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 xml:space="preserve">le mandataire est solidaire de chacun des membres du groupement pour ses obligations contractuelles à l’égard du représentant du pouvoir adjudicateur pour l’exécution du marché. </w:t>
      </w:r>
    </w:p>
    <w:p w14:paraId="2A0A6FE3" w14:textId="77777777" w:rsidR="00F30166" w:rsidRDefault="00F30166" w:rsidP="00F30166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20EE705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0C166E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1695C60C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ADB8631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2B7BDE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t>ARTICLE 2 -</w:t>
      </w:r>
      <w:r>
        <w:rPr>
          <w:rFonts w:ascii="Verdana" w:hAnsi="Verdana"/>
          <w:b/>
          <w:color w:val="000000"/>
          <w:sz w:val="18"/>
          <w:u w:val="single"/>
        </w:rPr>
        <w:t xml:space="preserve"> PRIX</w:t>
      </w:r>
    </w:p>
    <w:p w14:paraId="7DFC72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153D61F" w14:textId="00B51803" w:rsidR="00F30166" w:rsidRDefault="00F30166" w:rsidP="00F30166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L’offre du titulaire est établie sur la base des conditions économiques en vigueur au mois d'établissement des prix, soit le mois </w:t>
      </w:r>
      <w:commentRangeStart w:id="1"/>
      <w:r w:rsidR="00100DEA" w:rsidRPr="00100DEA">
        <w:rPr>
          <w:rFonts w:ascii="Verdana" w:hAnsi="Verdana"/>
          <w:b/>
          <w:bCs/>
          <w:color w:val="000000"/>
          <w:sz w:val="18"/>
        </w:rPr>
        <w:t>(à compléter)</w:t>
      </w:r>
      <w:r w:rsidRPr="00100DEA">
        <w:rPr>
          <w:rFonts w:ascii="Verdana" w:hAnsi="Verdana"/>
          <w:color w:val="000000"/>
          <w:sz w:val="18"/>
        </w:rPr>
        <w:t>,</w:t>
      </w:r>
      <w:r>
        <w:rPr>
          <w:rFonts w:ascii="Verdana" w:hAnsi="Verdana"/>
          <w:color w:val="000000"/>
          <w:sz w:val="18"/>
        </w:rPr>
        <w:t xml:space="preserve"> </w:t>
      </w:r>
      <w:commentRangeEnd w:id="1"/>
      <w:r w:rsidR="00100DEA">
        <w:rPr>
          <w:rStyle w:val="Marquedecommentaire"/>
        </w:rPr>
        <w:commentReference w:id="1"/>
      </w:r>
      <w:r>
        <w:rPr>
          <w:rFonts w:ascii="Verdana" w:hAnsi="Verdana"/>
          <w:color w:val="000000"/>
          <w:sz w:val="18"/>
        </w:rPr>
        <w:t>dit mois « M ZERO » (m0).</w:t>
      </w:r>
    </w:p>
    <w:p w14:paraId="20DD9692" w14:textId="7285F230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modalités de variation des prix sont fixées au CCAP</w:t>
      </w:r>
      <w:r w:rsidR="00F30166">
        <w:rPr>
          <w:rFonts w:ascii="Verdana" w:hAnsi="Verdana"/>
          <w:color w:val="000000"/>
          <w:sz w:val="18"/>
        </w:rPr>
        <w:t xml:space="preserve">. </w:t>
      </w:r>
    </w:p>
    <w:p w14:paraId="6FE62FA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830712" w14:textId="77777777" w:rsidR="00A3184E" w:rsidRDefault="00A3184E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prestations, objet du présent marché, sont rémunérées, par application d'un prix global et forfaitaire défini au présent article et décomposé dans le tableau ci-après.</w:t>
      </w:r>
      <w:r>
        <w:rPr>
          <w:rFonts w:ascii="Verdana" w:hAnsi="Verdana"/>
          <w:b/>
          <w:i/>
          <w:color w:val="000000"/>
          <w:sz w:val="18"/>
        </w:rPr>
        <w:t xml:space="preserve"> </w:t>
      </w:r>
    </w:p>
    <w:p w14:paraId="5C1C7DDF" w14:textId="77777777" w:rsidR="00A3184E" w:rsidRDefault="00A3184E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6CBF5151" w14:textId="46B3003A" w:rsidR="00CD26D2" w:rsidRDefault="00A3184E">
      <w:pPr>
        <w:ind w:right="-311"/>
        <w:jc w:val="both"/>
        <w:rPr>
          <w:ins w:id="2" w:author="Piquet N" w:date="2019-03-05T14:54:00Z"/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 xml:space="preserve">A compléter </w:t>
      </w:r>
      <w:r w:rsidR="00E50E7F" w:rsidDel="00E50E7F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029F7210" w14:textId="77777777" w:rsidR="00720F9E" w:rsidRDefault="00720F9E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73"/>
        <w:gridCol w:w="2200"/>
        <w:gridCol w:w="2389"/>
        <w:gridCol w:w="2389"/>
      </w:tblGrid>
      <w:tr w:rsidR="00A7232F" w14:paraId="7CC2477A" w14:textId="77777777" w:rsidTr="00871A3A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5BF76" w14:textId="77777777" w:rsidR="00A7232F" w:rsidRDefault="00A7232F" w:rsidP="00871A3A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EFF1C" w14:textId="77777777" w:rsidR="00A7232F" w:rsidRDefault="00A7232F" w:rsidP="00871A3A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352DCEEE" w14:textId="77777777" w:rsidR="00A7232F" w:rsidRDefault="00A7232F" w:rsidP="00871A3A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hors </w:t>
            </w:r>
          </w:p>
          <w:p w14:paraId="396860BF" w14:textId="77777777" w:rsidR="00A7232F" w:rsidRDefault="00A7232F" w:rsidP="00871A3A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TVA en EURO</w:t>
            </w:r>
          </w:p>
          <w:p w14:paraId="74544285" w14:textId="77777777" w:rsidR="00A7232F" w:rsidRDefault="00A7232F" w:rsidP="00871A3A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8DEED" w14:textId="77777777" w:rsidR="00A7232F" w:rsidRDefault="00A7232F" w:rsidP="00871A3A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20DD189E" w14:textId="77777777" w:rsidR="00A7232F" w:rsidRDefault="00A7232F" w:rsidP="00871A3A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TVA à 20%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63C2A" w14:textId="77777777" w:rsidR="00A7232F" w:rsidRDefault="00A7232F" w:rsidP="00871A3A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533EFE22" w14:textId="77777777" w:rsidR="00A7232F" w:rsidRDefault="00A7232F" w:rsidP="00871A3A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Total TTC en </w:t>
            </w:r>
          </w:p>
          <w:p w14:paraId="32A84741" w14:textId="77777777" w:rsidR="00A7232F" w:rsidRDefault="00A7232F" w:rsidP="00871A3A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EURO</w:t>
            </w:r>
          </w:p>
        </w:tc>
      </w:tr>
      <w:tr w:rsidR="00A7232F" w14:paraId="699E06D2" w14:textId="77777777" w:rsidTr="00871A3A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CFC5F" w14:textId="77777777" w:rsidR="00A7232F" w:rsidRDefault="00A7232F" w:rsidP="00871A3A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total du </w:t>
            </w:r>
          </w:p>
          <w:p w14:paraId="72AA9576" w14:textId="77777777" w:rsidR="00A7232F" w:rsidRDefault="00A7232F" w:rsidP="00871A3A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proofErr w:type="gramStart"/>
            <w:r>
              <w:rPr>
                <w:rFonts w:ascii="Verdana" w:hAnsi="Verdana"/>
                <w:b/>
                <w:color w:val="000000"/>
                <w:sz w:val="18"/>
              </w:rPr>
              <w:t>marché</w:t>
            </w:r>
            <w:proofErr w:type="gramEnd"/>
          </w:p>
          <w:p w14:paraId="1534BE9D" w14:textId="77777777" w:rsidR="00A7232F" w:rsidRDefault="00A7232F" w:rsidP="00871A3A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1527F" w14:textId="77777777" w:rsidR="00A7232F" w:rsidRDefault="00A7232F" w:rsidP="00871A3A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69439" w14:textId="77777777" w:rsidR="00A7232F" w:rsidRDefault="00A7232F" w:rsidP="00871A3A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1307D" w14:textId="77777777" w:rsidR="00A7232F" w:rsidRDefault="00A7232F" w:rsidP="00871A3A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</w:tr>
    </w:tbl>
    <w:p w14:paraId="4CCF2100" w14:textId="77777777" w:rsidR="00CD26D2" w:rsidDel="000B0426" w:rsidRDefault="00CD26D2">
      <w:pPr>
        <w:ind w:right="-311"/>
        <w:jc w:val="both"/>
        <w:rPr>
          <w:del w:id="3" w:author="Lalyre K" w:date="2018-09-28T12:00:00Z"/>
          <w:rFonts w:ascii="Verdana" w:hAnsi="Verdana"/>
          <w:color w:val="000000"/>
          <w:sz w:val="18"/>
        </w:rPr>
      </w:pPr>
    </w:p>
    <w:p w14:paraId="4F719EE7" w14:textId="77777777" w:rsidR="00A7232F" w:rsidRDefault="00A7232F" w:rsidP="00A7232F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54E9D6DD" w14:textId="77777777" w:rsidR="00A7232F" w:rsidRDefault="00A7232F" w:rsidP="00A7232F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9E4B90C" w14:textId="77777777" w:rsidR="00A7232F" w:rsidRDefault="00A7232F" w:rsidP="00A7232F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469BD641" w14:textId="77777777" w:rsidR="00A7232F" w:rsidRDefault="00A7232F" w:rsidP="00A7232F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30F0C13E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F32401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65D180A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53D9144" w14:textId="77777777" w:rsidR="00A3184E" w:rsidRDefault="00A3184E" w:rsidP="00A3184E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La décomposition du prix global et forfaitaire (DPGF) du marché figure dans les pièces jointes au présent marché.</w:t>
      </w:r>
    </w:p>
    <w:p w14:paraId="38CED6F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219C95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1C737C6" w14:textId="4EC2C382" w:rsidR="009476C8" w:rsidRDefault="00A3184E">
      <w:pPr>
        <w:ind w:right="-311"/>
        <w:jc w:val="both"/>
        <w:rPr>
          <w:rFonts w:ascii="Verdana" w:hAnsi="Verdana"/>
          <w:color w:val="FF0000"/>
          <w:sz w:val="18"/>
        </w:rPr>
      </w:pPr>
      <w:r w:rsidRPr="0082093A">
        <w:rPr>
          <w:rFonts w:ascii="Verdana" w:hAnsi="Verdana"/>
          <w:color w:val="FF0000"/>
          <w:sz w:val="18"/>
        </w:rPr>
        <w:t>Précision à l’attention des membres du groupement en cas de remise d’offre par un groupement : l’article 2 prix devra également faire apparaître</w:t>
      </w:r>
      <w:r w:rsidRPr="00632493">
        <w:rPr>
          <w:rFonts w:ascii="Verdana" w:hAnsi="Verdana"/>
          <w:color w:val="FF0000"/>
          <w:sz w:val="18"/>
        </w:rPr>
        <w:t xml:space="preserve"> le montant des prestations </w:t>
      </w:r>
      <w:r>
        <w:rPr>
          <w:rFonts w:ascii="Verdana" w:hAnsi="Verdana"/>
          <w:color w:val="FF0000"/>
          <w:sz w:val="18"/>
        </w:rPr>
        <w:t xml:space="preserve">par cotraitant. </w:t>
      </w:r>
    </w:p>
    <w:p w14:paraId="5E5D1038" w14:textId="77777777" w:rsidR="00A3184E" w:rsidRPr="0082093A" w:rsidRDefault="00A3184E">
      <w:pPr>
        <w:ind w:right="-311"/>
        <w:jc w:val="both"/>
        <w:rPr>
          <w:rFonts w:ascii="Verdana" w:hAnsi="Verdana"/>
          <w:color w:val="FF0000"/>
          <w:sz w:val="18"/>
        </w:rPr>
      </w:pPr>
    </w:p>
    <w:p w14:paraId="02B3A13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3C7F3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3 -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6BEA333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BB6640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3A4E719A" w14:textId="706144B7" w:rsidR="007271D9" w:rsidRPr="00A3184E" w:rsidRDefault="00A3184E">
      <w:pPr>
        <w:spacing w:before="100"/>
        <w:ind w:right="-311"/>
        <w:jc w:val="both"/>
        <w:rPr>
          <w:rFonts w:ascii="Verdana" w:hAnsi="Verdana"/>
          <w:i/>
          <w:color w:val="FF0000"/>
          <w:sz w:val="18"/>
        </w:rPr>
      </w:pPr>
      <w:r>
        <w:rPr>
          <w:rFonts w:ascii="Verdana" w:hAnsi="Verdana"/>
          <w:i/>
          <w:color w:val="FF0000"/>
          <w:sz w:val="18"/>
        </w:rPr>
        <w:t xml:space="preserve">- </w:t>
      </w:r>
      <w:r w:rsidRPr="00FD0A52">
        <w:rPr>
          <w:rFonts w:ascii="Verdana" w:hAnsi="Verdana"/>
          <w:i/>
          <w:color w:val="FF0000"/>
          <w:sz w:val="18"/>
        </w:rPr>
        <w:t>Cette clause est obligatoire (</w:t>
      </w:r>
      <w:r>
        <w:rPr>
          <w:rFonts w:ascii="Verdana" w:hAnsi="Verdana"/>
          <w:i/>
          <w:color w:val="FF0000"/>
          <w:sz w:val="18"/>
        </w:rPr>
        <w:t>choisir l’option</w:t>
      </w:r>
      <w:r w:rsidRPr="00FD0A52">
        <w:rPr>
          <w:rFonts w:ascii="Verdana" w:hAnsi="Verdana"/>
          <w:i/>
          <w:color w:val="FF0000"/>
          <w:sz w:val="18"/>
        </w:rPr>
        <w:t xml:space="preserve"> a ou b, EN RAYANT LA MENTION INUTILE)</w:t>
      </w:r>
    </w:p>
    <w:p w14:paraId="6E68FE4E" w14:textId="3C8B381F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</w:t>
      </w:r>
      <w:r w:rsidR="00A3184E">
        <w:rPr>
          <w:rFonts w:ascii="Verdana" w:hAnsi="Verdana"/>
          <w:i/>
          <w:color w:val="000000"/>
          <w:sz w:val="18"/>
        </w:rPr>
        <w:t>L</w:t>
      </w:r>
      <w:r>
        <w:rPr>
          <w:rFonts w:ascii="Verdana" w:hAnsi="Verdana"/>
          <w:i/>
          <w:color w:val="000000"/>
          <w:sz w:val="18"/>
        </w:rPr>
        <w:t xml:space="preserve">e montant correspondant à la différence entre le montant du marché et le montant de l'ensemble des prestations sous-traitées, doit toujours être indiqué. </w:t>
      </w:r>
    </w:p>
    <w:p w14:paraId="4CF0DC9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4C4AA0" w14:textId="77777777" w:rsidR="007271D9" w:rsidRDefault="007271D9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 xml:space="preserve">- Je n'envisage pas de </w:t>
      </w:r>
      <w:r w:rsidR="008F157F">
        <w:rPr>
          <w:rFonts w:ascii="Verdana" w:hAnsi="Verdana"/>
          <w:color w:val="000000"/>
          <w:sz w:val="18"/>
        </w:rPr>
        <w:t>sous-traiter</w:t>
      </w:r>
      <w:r>
        <w:rPr>
          <w:rFonts w:ascii="Verdana" w:hAnsi="Verdana"/>
          <w:color w:val="000000"/>
          <w:sz w:val="18"/>
        </w:rPr>
        <w:t>.</w:t>
      </w:r>
    </w:p>
    <w:p w14:paraId="3CD7C2E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5DE008" w14:textId="77777777" w:rsidR="007271D9" w:rsidRDefault="007271D9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-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 xml:space="preserve"> : l’annexe n° 1 au présent acte d'engagement indique la nature et le montant des prestations que </w:t>
      </w:r>
      <w:proofErr w:type="gramStart"/>
      <w:r>
        <w:rPr>
          <w:rFonts w:ascii="Verdana" w:hAnsi="Verdana"/>
          <w:color w:val="000000"/>
          <w:sz w:val="18"/>
        </w:rPr>
        <w:t>j' envisage</w:t>
      </w:r>
      <w:proofErr w:type="gramEnd"/>
      <w:r>
        <w:rPr>
          <w:rFonts w:ascii="Verdana" w:hAnsi="Verdana"/>
          <w:color w:val="000000"/>
          <w:sz w:val="18"/>
        </w:rPr>
        <w:t xml:space="preserve"> de faire exécuter par des sous-traitants payés directement, les noms de ces sous-traitants et les conditions de paiement des contrats de sous-</w:t>
      </w:r>
      <w:proofErr w:type="gramStart"/>
      <w:r>
        <w:rPr>
          <w:rFonts w:ascii="Verdana" w:hAnsi="Verdana"/>
          <w:color w:val="000000"/>
          <w:sz w:val="18"/>
        </w:rPr>
        <w:t>traitance;</w:t>
      </w:r>
      <w:proofErr w:type="gramEnd"/>
      <w:r>
        <w:rPr>
          <w:rFonts w:ascii="Verdana" w:hAnsi="Verdana"/>
          <w:color w:val="000000"/>
          <w:sz w:val="18"/>
        </w:rPr>
        <w:t xml:space="preserve"> le montant des prestations sous-traitées indiqué dans l’annexe constitue le montant maximal de la créance que le(s) sous-traitant(s) concerné(s) pourra(ont) céder ou présenter en nantissement.</w:t>
      </w:r>
    </w:p>
    <w:p w14:paraId="786855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9C976AA" w14:textId="77777777" w:rsidR="00A3184E" w:rsidRDefault="00A3184E" w:rsidP="00A3184E">
      <w:pPr>
        <w:pStyle w:val="Corpsdetexte2"/>
        <w:ind w:right="-311" w:firstLine="709"/>
      </w:pPr>
      <w:r>
        <w:rPr>
          <w:u w:val="single"/>
        </w:rPr>
        <w:t>Cas d’un groupement titulaire</w:t>
      </w:r>
      <w:r>
        <w:t> : l'annexe n° 1 au présent acte d'engagement indique la nature et le montant des prestations que nous envisageons de faire exécuter par des sous-traitants payés directement, les noms de ces sous-traitants et les conditions de paiement des contrats de sous-traitance ; le montant des prestations sous-traitées indiqué dans l’annexe constitue le montant maximal de la créance que le(s) sous-traitant(s) concerné(s) pourra(ont) céder ou présenter en nantissement.</w:t>
      </w:r>
    </w:p>
    <w:p w14:paraId="73B7C94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0E55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595BC1F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2D7FA5" w14:textId="2138F828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total des prestations que j'envisage </w:t>
      </w:r>
      <w:r w:rsidR="00A3184E">
        <w:rPr>
          <w:rFonts w:ascii="Verdana" w:hAnsi="Verdana"/>
          <w:color w:val="000000"/>
          <w:sz w:val="18"/>
        </w:rPr>
        <w:t xml:space="preserve">/ nous envisageons </w:t>
      </w:r>
      <w:r>
        <w:rPr>
          <w:rFonts w:ascii="Verdana" w:hAnsi="Verdana"/>
          <w:color w:val="000000"/>
          <w:sz w:val="18"/>
        </w:rPr>
        <w:t>de sous-traiter conformément à cette annexe est de :</w:t>
      </w:r>
    </w:p>
    <w:p w14:paraId="0E411C1C" w14:textId="77777777" w:rsidR="00A3184E" w:rsidRDefault="00A3184E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C869F07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lastRenderedPageBreak/>
        <w:t>(</w:t>
      </w:r>
      <w:proofErr w:type="gramStart"/>
      <w:r>
        <w:rPr>
          <w:rFonts w:ascii="Verdana" w:hAnsi="Verdana"/>
          <w:b/>
          <w:i/>
          <w:color w:val="000000"/>
          <w:sz w:val="18"/>
        </w:rPr>
        <w:t>à</w:t>
      </w:r>
      <w:proofErr w:type="gramEnd"/>
      <w:r>
        <w:rPr>
          <w:rFonts w:ascii="Verdana" w:hAnsi="Verdana"/>
          <w:b/>
          <w:i/>
          <w:color w:val="000000"/>
          <w:sz w:val="18"/>
        </w:rPr>
        <w:t xml:space="preserve">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338FB153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F3BD3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Pr="00A7232F" w:rsidRDefault="00DF223F">
      <w:pPr>
        <w:ind w:right="-311"/>
        <w:jc w:val="both"/>
        <w:rPr>
          <w:rFonts w:ascii="Verdana" w:hAnsi="Verdana"/>
          <w:b/>
          <w:i/>
          <w:color w:val="FF0000"/>
          <w:sz w:val="18"/>
        </w:rPr>
      </w:pPr>
      <w:r w:rsidRPr="00A7232F">
        <w:rPr>
          <w:rFonts w:ascii="Verdana" w:hAnsi="Verdana"/>
          <w:b/>
          <w:i/>
          <w:color w:val="FF0000"/>
          <w:sz w:val="18"/>
        </w:rPr>
        <w:t>A remplir par le titulaire</w:t>
      </w:r>
    </w:p>
    <w:p w14:paraId="16B370D1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CFBC32F" w14:textId="77777777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A - Titulaire unique ou groupement solidaire titulaire avec paiement sur compte unique</w:t>
      </w:r>
    </w:p>
    <w:p w14:paraId="617BEA4B" w14:textId="77777777" w:rsidR="007271D9" w:rsidRDefault="007271D9">
      <w:pPr>
        <w:jc w:val="both"/>
        <w:rPr>
          <w:color w:val="000000"/>
          <w:sz w:val="18"/>
        </w:rPr>
      </w:pPr>
    </w:p>
    <w:p w14:paraId="69D821C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2394A3AA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 w:rsidRPr="00100DEA">
        <w:rPr>
          <w:rFonts w:ascii="Verdana" w:hAnsi="Verdana"/>
          <w:b/>
          <w:color w:val="FF0000"/>
          <w:sz w:val="18"/>
        </w:rPr>
        <w:t>(à préciser)</w:t>
      </w:r>
    </w:p>
    <w:p w14:paraId="1857787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EB5408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A7A3A77" w14:textId="77777777" w:rsidR="0087567C" w:rsidRDefault="0087567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E21A79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0779617" w14:textId="77777777" w:rsidR="00A3184E" w:rsidRDefault="00A3184E" w:rsidP="00A3184E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aux articles R. 2191-45, R. 2191-54, R. 2191-56 et R. 2191-57 du Code de la commande publique </w:t>
      </w:r>
      <w:r>
        <w:rPr>
          <w:rFonts w:ascii="Verdana" w:hAnsi="Verdana"/>
          <w:color w:val="000000"/>
          <w:sz w:val="18"/>
        </w:rPr>
        <w:t>et aux articles L 313-23 à L 313-34 du Code monétaire et financier, toute notification de cession ou de nantissement de créance relative au présent marché sera faite auprès de l’Agent comptable de l’OPPIC.</w:t>
      </w:r>
    </w:p>
    <w:p w14:paraId="3AC8CB55" w14:textId="77777777" w:rsidR="007271D9" w:rsidRDefault="007271D9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442D4BD4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18C2D697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05AF18C7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29564D6E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6EE54535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6C9CF0B2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5BCAD2F9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0F0C9378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7082237B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4B980B10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22ED3583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012AAE1F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5D669255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4308B420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3FF30E7C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6A7F833C" w14:textId="77777777" w:rsidR="007271D9" w:rsidRDefault="007271D9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38DA8CFC" w14:textId="77777777" w:rsidR="007271D9" w:rsidRDefault="007271D9">
      <w:pPr>
        <w:jc w:val="both"/>
        <w:rPr>
          <w:color w:val="000000"/>
          <w:sz w:val="18"/>
        </w:rPr>
      </w:pPr>
    </w:p>
    <w:p w14:paraId="3C597408" w14:textId="3D381C83" w:rsidR="00A3184E" w:rsidRPr="006524AB" w:rsidRDefault="007271D9" w:rsidP="00A3184E">
      <w:pPr>
        <w:pStyle w:val="Titre4"/>
        <w:rPr>
          <w:color w:val="000000"/>
        </w:rPr>
      </w:pPr>
      <w:r>
        <w:rPr>
          <w:color w:val="000000"/>
        </w:rPr>
        <w:t>B -</w:t>
      </w:r>
      <w:r w:rsidR="00A3184E">
        <w:rPr>
          <w:color w:val="000000"/>
        </w:rPr>
        <w:t xml:space="preserve"> Groupement conjoint ou solidaire titulaire avec paiement sur comptes bancaires séparés</w:t>
      </w:r>
    </w:p>
    <w:p w14:paraId="4EC525CE" w14:textId="77777777" w:rsidR="00A3184E" w:rsidRDefault="00A3184E" w:rsidP="00A3184E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i/>
          <w:iCs/>
          <w:sz w:val="18"/>
          <w:szCs w:val="18"/>
          <w:lang w:eastAsia="zh-CN"/>
        </w:rPr>
      </w:pPr>
      <w:r w:rsidRPr="000B0426">
        <w:rPr>
          <w:rFonts w:ascii="Arial" w:hAnsi="Arial" w:cs="Arial"/>
          <w:i/>
          <w:iCs/>
          <w:sz w:val="18"/>
          <w:szCs w:val="18"/>
          <w:lang w:eastAsia="zh-CN"/>
        </w:rPr>
        <w:t>(Les membres du groupement indiquent dans le tableau ci-dessous la répartition des prestations que chacun d’entre eux s’engage à réaliser.)</w:t>
      </w:r>
    </w:p>
    <w:p w14:paraId="24F49EE8" w14:textId="7C4833F0" w:rsidR="000B0426" w:rsidRPr="000B0426" w:rsidRDefault="000B0426" w:rsidP="00A3184E">
      <w:pPr>
        <w:pStyle w:val="Titre4"/>
        <w:rPr>
          <w:rFonts w:ascii="Arial" w:hAnsi="Arial" w:cs="Arial"/>
          <w:b/>
          <w:bCs/>
          <w:sz w:val="20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00"/>
        <w:gridCol w:w="3438"/>
        <w:gridCol w:w="2190"/>
      </w:tblGrid>
      <w:tr w:rsidR="000B0426" w:rsidRPr="000B0426" w14:paraId="4207446D" w14:textId="77777777" w:rsidTr="009C4A5A">
        <w:trPr>
          <w:trHeight w:val="567"/>
        </w:trPr>
        <w:tc>
          <w:tcPr>
            <w:tcW w:w="2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80EF4A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0868CEE4" w14:textId="2CAAAD6D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</w:t>
            </w:r>
          </w:p>
        </w:tc>
        <w:tc>
          <w:tcPr>
            <w:tcW w:w="2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5AE9C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</w:p>
          <w:p w14:paraId="1B986FD7" w14:textId="2ACBEE4A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i/>
                <w:sz w:val="16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</w:t>
            </w:r>
          </w:p>
        </w:tc>
      </w:tr>
      <w:tr w:rsidR="000B0426" w:rsidRPr="000B0426" w14:paraId="3D74B3A6" w14:textId="77777777" w:rsidTr="009C4A5A">
        <w:trPr>
          <w:trHeight w:val="567"/>
        </w:trPr>
        <w:tc>
          <w:tcPr>
            <w:tcW w:w="2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D8E1B7" w14:textId="77777777" w:rsidR="000B0426" w:rsidRPr="000B0426" w:rsidRDefault="000B0426" w:rsidP="000B0426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A57F456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454C53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0C8DF821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la prestation</w:t>
            </w:r>
          </w:p>
        </w:tc>
      </w:tr>
      <w:tr w:rsidR="000B0426" w:rsidRPr="000B0426" w14:paraId="72EFA882" w14:textId="77777777" w:rsidTr="009C4A5A">
        <w:trPr>
          <w:trHeight w:val="1021"/>
        </w:trPr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411CC0D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071EFAA2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4A81DC5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52710682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20836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D5EE4B5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78D430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18A4EA91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513979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6BAB9169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FF6584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09C7898E" w14:textId="77777777" w:rsidR="007271D9" w:rsidRDefault="007271D9">
      <w:pPr>
        <w:jc w:val="both"/>
        <w:rPr>
          <w:b/>
          <w:i/>
          <w:color w:val="000000"/>
          <w:sz w:val="18"/>
        </w:rPr>
      </w:pPr>
    </w:p>
    <w:p w14:paraId="46F4CE0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groupement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388F9F6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lastRenderedPageBreak/>
        <w:t>- 1er cotraitant – Mandataire</w:t>
      </w:r>
    </w:p>
    <w:p w14:paraId="61A3C1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248068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2FE02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655C20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30099E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91CD7D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- 3ème cotraitant</w:t>
      </w:r>
    </w:p>
    <w:p w14:paraId="1291DB7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9CC46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9F28109" w14:textId="77777777" w:rsidR="00A3184E" w:rsidRPr="00326601" w:rsidRDefault="00A3184E" w:rsidP="00A3184E">
      <w:pPr>
        <w:ind w:right="-1"/>
        <w:jc w:val="both"/>
        <w:rPr>
          <w:rFonts w:ascii="Verdana" w:hAnsi="Verdana"/>
          <w:i/>
          <w:iCs/>
          <w:color w:val="000000"/>
          <w:sz w:val="18"/>
        </w:rPr>
      </w:pPr>
      <w:r w:rsidRPr="005A6861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1926DC3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0D2E330" w14:textId="77777777" w:rsidR="00A3184E" w:rsidRDefault="00A3184E" w:rsidP="00A3184E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>Conformément 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et aux articles L 313-23 à L 313-34 du </w:t>
      </w:r>
      <w:r>
        <w:rPr>
          <w:rFonts w:ascii="Verdana" w:hAnsi="Verdana"/>
          <w:color w:val="000000"/>
          <w:sz w:val="18"/>
        </w:rPr>
        <w:t>C</w:t>
      </w:r>
      <w:r w:rsidRPr="00851DE1">
        <w:rPr>
          <w:rFonts w:ascii="Verdana" w:hAnsi="Verdana"/>
          <w:color w:val="000000"/>
          <w:sz w:val="18"/>
        </w:rPr>
        <w:t xml:space="preserve">ode monétaire et financier, toute notification de cession ou de nantissement </w:t>
      </w:r>
      <w:r>
        <w:rPr>
          <w:rFonts w:ascii="Verdana" w:hAnsi="Verdana"/>
          <w:color w:val="000000"/>
          <w:sz w:val="18"/>
        </w:rPr>
        <w:t xml:space="preserve">de créance </w:t>
      </w:r>
      <w:r w:rsidRPr="00851DE1">
        <w:rPr>
          <w:rFonts w:ascii="Verdana" w:hAnsi="Verdana"/>
          <w:color w:val="000000"/>
          <w:sz w:val="18"/>
        </w:rPr>
        <w:t>relative au présent marché sera faite auprès de l’Agent comptable de l’OPPIC.</w:t>
      </w:r>
    </w:p>
    <w:p w14:paraId="4676C42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FC8CC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DUREE ET </w:t>
      </w:r>
      <w:r w:rsidRPr="000A3889">
        <w:rPr>
          <w:rFonts w:ascii="Verdana" w:hAnsi="Verdana"/>
          <w:b/>
          <w:color w:val="000000"/>
          <w:sz w:val="18"/>
          <w:u w:val="single"/>
        </w:rPr>
        <w:t>DELAIS</w:t>
      </w:r>
      <w:r w:rsidRPr="000A3889" w:rsidDel="009B6E83">
        <w:rPr>
          <w:rFonts w:ascii="Verdana" w:hAnsi="Verdana"/>
          <w:color w:val="000000"/>
          <w:sz w:val="18"/>
          <w:u w:val="single"/>
        </w:rPr>
        <w:t xml:space="preserve"> </w:t>
      </w:r>
    </w:p>
    <w:p w14:paraId="2D4BC265" w14:textId="77777777" w:rsidR="000A3889" w:rsidRPr="000A3889" w:rsidRDefault="000A3889" w:rsidP="000A3889">
      <w:pPr>
        <w:ind w:right="-311"/>
        <w:jc w:val="both"/>
        <w:rPr>
          <w:rFonts w:ascii="Verdana" w:hAnsi="Verdana"/>
          <w:b/>
          <w:i/>
          <w:color w:val="000000"/>
          <w:sz w:val="18"/>
          <w:u w:val="single"/>
        </w:rPr>
      </w:pPr>
    </w:p>
    <w:p w14:paraId="50575DC1" w14:textId="77777777" w:rsidR="00A7232F" w:rsidRPr="000A3889" w:rsidRDefault="00A7232F" w:rsidP="00A7232F">
      <w:pPr>
        <w:ind w:right="-311"/>
        <w:jc w:val="both"/>
        <w:rPr>
          <w:rFonts w:ascii="Verdana" w:hAnsi="Verdana"/>
          <w:b/>
          <w:i/>
          <w:color w:val="000000"/>
          <w:sz w:val="18"/>
          <w:u w:val="single"/>
        </w:rPr>
      </w:pPr>
    </w:p>
    <w:p w14:paraId="42B498EB" w14:textId="77777777" w:rsidR="00A7232F" w:rsidRDefault="00A7232F" w:rsidP="00A7232F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marché prend effet à compter de sa notification au titulaire.</w:t>
      </w:r>
    </w:p>
    <w:p w14:paraId="255B471D" w14:textId="77777777" w:rsidR="00A7232F" w:rsidRDefault="00A7232F" w:rsidP="00A7232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9C3F1E9" w14:textId="0FCF812A" w:rsidR="00A7232F" w:rsidRDefault="00A3184E" w:rsidP="00A7232F">
      <w:pPr>
        <w:ind w:right="-2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 titre indicatif, la durée</w:t>
      </w:r>
      <w:r w:rsidR="00A7232F" w:rsidRPr="00523FF0">
        <w:rPr>
          <w:rFonts w:ascii="Verdana" w:hAnsi="Verdana"/>
          <w:color w:val="000000"/>
          <w:sz w:val="18"/>
        </w:rPr>
        <w:t xml:space="preserve"> prévisionnel</w:t>
      </w:r>
      <w:r>
        <w:rPr>
          <w:rFonts w:ascii="Verdana" w:hAnsi="Verdana"/>
          <w:color w:val="000000"/>
          <w:sz w:val="18"/>
        </w:rPr>
        <w:t>le</w:t>
      </w:r>
      <w:r w:rsidR="00A7232F" w:rsidRPr="00523FF0">
        <w:rPr>
          <w:rFonts w:ascii="Verdana" w:hAnsi="Verdana"/>
          <w:color w:val="000000"/>
          <w:sz w:val="18"/>
        </w:rPr>
        <w:t xml:space="preserve"> global d’exécution du marché est de </w:t>
      </w:r>
      <w:r w:rsidR="00A7232F">
        <w:rPr>
          <w:rFonts w:ascii="Verdana" w:hAnsi="Verdana"/>
          <w:b/>
          <w:color w:val="000000"/>
          <w:sz w:val="18"/>
        </w:rPr>
        <w:t>29</w:t>
      </w:r>
      <w:r w:rsidR="00A7232F" w:rsidRPr="00523FF0">
        <w:rPr>
          <w:rFonts w:ascii="Verdana" w:hAnsi="Verdana"/>
          <w:color w:val="000000"/>
          <w:sz w:val="18"/>
        </w:rPr>
        <w:t xml:space="preserve"> mois période de garantie de parfait achèvement compris, conformément au calendrier prévisionnel de l’opération (annexe 2 du CCAP). </w:t>
      </w:r>
    </w:p>
    <w:p w14:paraId="0DB2D38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68F5B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 xml:space="preserve">PAIEMENTS </w:t>
      </w:r>
    </w:p>
    <w:p w14:paraId="75A694D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2A8DA85" w14:textId="77777777" w:rsidR="007271D9" w:rsidRDefault="007271D9">
      <w:pPr>
        <w:pStyle w:val="Corpsdetexte2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72D3CEB2" w14:textId="77777777" w:rsidR="007271D9" w:rsidRDefault="007271D9">
      <w:pPr>
        <w:pStyle w:val="Titre6"/>
        <w:rPr>
          <w:color w:val="000000"/>
        </w:rPr>
      </w:pPr>
    </w:p>
    <w:p w14:paraId="42AD6D36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5A687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0B383C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1D45D9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B18197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695C45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1A9B37C5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FB750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4695C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7B8C4D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07594A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9D511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E1124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2B5F1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908295E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462B3A2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363E9A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="00704F9E" w:rsidRPr="00695F05">
        <w:rPr>
          <w:rFonts w:ascii="Verdana" w:hAnsi="Verdana"/>
          <w:color w:val="000000"/>
          <w:sz w:val="18"/>
        </w:rPr>
        <w:t xml:space="preserve">, </w:t>
      </w:r>
      <w:r w:rsidRPr="00695F05">
        <w:rPr>
          <w:rFonts w:ascii="Verdana" w:hAnsi="Verdana"/>
          <w:color w:val="000000"/>
          <w:sz w:val="18"/>
        </w:rPr>
        <w:t>relative à la sous-traitance,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B07779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882F5F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226A4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54216D" w14:textId="4DC4BFCA" w:rsidR="007271D9" w:rsidRDefault="007271D9">
      <w:pPr>
        <w:pStyle w:val="Titre6"/>
        <w:rPr>
          <w:color w:val="000000"/>
        </w:rPr>
      </w:pPr>
      <w:r>
        <w:rPr>
          <w:color w:val="000000"/>
        </w:rPr>
        <w:t xml:space="preserve">B - Groupement conjoint ou solidaire titulaire – </w:t>
      </w:r>
      <w:r w:rsidR="00A3184E">
        <w:rPr>
          <w:color w:val="000000"/>
        </w:rPr>
        <w:t>avec p</w:t>
      </w:r>
      <w:r>
        <w:rPr>
          <w:color w:val="000000"/>
        </w:rPr>
        <w:t>aiement 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47AC03D" w14:textId="77777777" w:rsidR="00DB5D30" w:rsidRPr="00F2148E" w:rsidRDefault="007271D9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DB5D30"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42D963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3E87C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8F716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A3795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17FB3C3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B2013B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68A0043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5DCF153D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C6E9B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A5AFA3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3F3E9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FBFBD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9DF5AB8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4CB027FA" w14:textId="68A83B3A" w:rsidR="007271D9" w:rsidRDefault="007271D9" w:rsidP="00DB5D30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CFA886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2ème cotraitant </w:t>
      </w:r>
    </w:p>
    <w:p w14:paraId="524F7E1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4CA8EA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9D033B4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135C445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5B700D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8A92C1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D0E9B8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74720E1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569480F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1A239B0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3004B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1D5B02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775D1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DE276F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43FB540C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2CD85E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3B2E3A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D3B0F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437E76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3</w:t>
      </w:r>
      <w:proofErr w:type="gramStart"/>
      <w:r>
        <w:rPr>
          <w:rFonts w:ascii="Verdana" w:hAnsi="Verdana"/>
          <w:color w:val="000000"/>
          <w:sz w:val="18"/>
          <w:u w:val="single"/>
        </w:rPr>
        <w:t>ème  cotraitant</w:t>
      </w:r>
      <w:proofErr w:type="gramEnd"/>
      <w:r>
        <w:rPr>
          <w:rFonts w:ascii="Verdana" w:hAnsi="Verdana"/>
          <w:color w:val="000000"/>
          <w:sz w:val="18"/>
          <w:u w:val="single"/>
        </w:rPr>
        <w:t xml:space="preserve"> </w:t>
      </w:r>
    </w:p>
    <w:p w14:paraId="7FB4B8F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B305EF5" w14:textId="77777777" w:rsidR="00DB5D30" w:rsidRPr="00F2148E" w:rsidRDefault="007271D9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DB5D30"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9B7BCB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8CE842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05AFB7D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412B678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92F6C0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6B50150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7A44324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254A4548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2D50B38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C02EEE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793A64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265EB88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1AD9D881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040FCE35" w14:textId="77777777" w:rsidR="00A3184E" w:rsidRPr="00326601" w:rsidRDefault="00A3184E" w:rsidP="00A3184E">
      <w:pPr>
        <w:ind w:right="-1"/>
        <w:jc w:val="both"/>
        <w:rPr>
          <w:rFonts w:ascii="Verdana" w:hAnsi="Verdana"/>
          <w:i/>
          <w:iCs/>
          <w:color w:val="000000"/>
          <w:sz w:val="18"/>
        </w:rPr>
      </w:pPr>
      <w:r w:rsidRPr="005A6861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4EC31E3C" w14:textId="32538EF4" w:rsidR="007271D9" w:rsidRDefault="007271D9" w:rsidP="00DB5D30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6BB68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7545D42B" w14:textId="77777777" w:rsidR="007271D9" w:rsidRPr="00DB5D30" w:rsidRDefault="007271D9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12E97D3F" w14:textId="54F83721" w:rsidR="007271D9" w:rsidRPr="00DB5D30" w:rsidRDefault="00DB5D30" w:rsidP="00DB5D30">
      <w:pPr>
        <w:ind w:right="-311"/>
        <w:jc w:val="both"/>
        <w:rPr>
          <w:rFonts w:ascii="Verdana" w:hAnsi="Verdana"/>
          <w:b/>
          <w:bCs/>
          <w:sz w:val="18"/>
        </w:rPr>
      </w:pPr>
      <w:r w:rsidRPr="00DB5D30">
        <w:rPr>
          <w:rFonts w:ascii="Verdana" w:hAnsi="Verdana"/>
          <w:b/>
          <w:bCs/>
          <w:color w:val="000000"/>
          <w:sz w:val="18"/>
        </w:rPr>
        <w:t xml:space="preserve">ARTICLE 7 - </w:t>
      </w:r>
      <w:r w:rsidR="007271D9" w:rsidRPr="00DB5D30">
        <w:rPr>
          <w:rFonts w:ascii="Verdana" w:hAnsi="Verdana"/>
          <w:b/>
          <w:bCs/>
          <w:sz w:val="18"/>
        </w:rPr>
        <w:t>AVANCE</w:t>
      </w:r>
    </w:p>
    <w:p w14:paraId="2C0297D7" w14:textId="77777777" w:rsidR="00A3184E" w:rsidRPr="008202B6" w:rsidRDefault="00A3184E" w:rsidP="00A3184E">
      <w:pPr>
        <w:spacing w:before="240" w:line="276" w:lineRule="auto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Conformément à l’article 4.3.1 du CCAP</w:t>
      </w:r>
      <w:r w:rsidRPr="008202B6">
        <w:rPr>
          <w:rFonts w:ascii="Verdana" w:hAnsi="Verdana"/>
          <w:color w:val="000000"/>
          <w:sz w:val="18"/>
        </w:rPr>
        <w:t xml:space="preserve">, le titulaire peut bénéficier d’une avance </w:t>
      </w:r>
      <w:r w:rsidRPr="00C75A49">
        <w:rPr>
          <w:rFonts w:ascii="Verdana" w:hAnsi="Verdana"/>
          <w:color w:val="000000"/>
          <w:sz w:val="18"/>
        </w:rPr>
        <w:t>de 5% (cinq pour cent)</w:t>
      </w:r>
      <w:r w:rsidRPr="008202B6">
        <w:rPr>
          <w:rFonts w:ascii="Verdana" w:hAnsi="Verdana"/>
          <w:color w:val="000000"/>
          <w:sz w:val="18"/>
        </w:rPr>
        <w:t>, sauf s’il y renonce.</w:t>
      </w:r>
    </w:p>
    <w:p w14:paraId="7A87EA18" w14:textId="77777777" w:rsidR="00A3184E" w:rsidRPr="00C75A49" w:rsidRDefault="00A3184E" w:rsidP="00A3184E">
      <w:pPr>
        <w:spacing w:before="240" w:line="276" w:lineRule="auto"/>
        <w:jc w:val="both"/>
        <w:rPr>
          <w:rFonts w:ascii="Verdana" w:hAnsi="Verdana"/>
          <w:color w:val="000000"/>
          <w:sz w:val="18"/>
        </w:rPr>
      </w:pPr>
      <w:r w:rsidRPr="00C75A49">
        <w:rPr>
          <w:rFonts w:ascii="Verdana" w:hAnsi="Verdana"/>
          <w:color w:val="000000"/>
          <w:sz w:val="18"/>
        </w:rPr>
        <w:t xml:space="preserve">Le taux de l’avance fixé au paragraphe précédent est porté à 10% lorsque le titulaire du marché public </w:t>
      </w:r>
      <w:r>
        <w:rPr>
          <w:rFonts w:ascii="Verdana" w:hAnsi="Verdana"/>
          <w:color w:val="000000"/>
          <w:sz w:val="18"/>
        </w:rPr>
        <w:t>(</w:t>
      </w:r>
      <w:r w:rsidRPr="00C75A49">
        <w:rPr>
          <w:rFonts w:ascii="Verdana" w:hAnsi="Verdana"/>
          <w:color w:val="000000"/>
          <w:sz w:val="18"/>
        </w:rPr>
        <w:t>ou son sous-traitant admis au paiement direct</w:t>
      </w:r>
      <w:r>
        <w:rPr>
          <w:rFonts w:ascii="Verdana" w:hAnsi="Verdana"/>
          <w:color w:val="000000"/>
          <w:sz w:val="18"/>
        </w:rPr>
        <w:t>)</w:t>
      </w:r>
      <w:r w:rsidRPr="00C75A49">
        <w:rPr>
          <w:rFonts w:ascii="Verdana" w:hAnsi="Verdana"/>
          <w:color w:val="000000"/>
          <w:sz w:val="18"/>
        </w:rPr>
        <w:t xml:space="preserve"> est une petite </w:t>
      </w:r>
      <w:r>
        <w:rPr>
          <w:rFonts w:ascii="Verdana" w:hAnsi="Verdana"/>
          <w:color w:val="000000"/>
          <w:sz w:val="18"/>
        </w:rPr>
        <w:t>ou une</w:t>
      </w:r>
      <w:r w:rsidRPr="00C75A49">
        <w:rPr>
          <w:rFonts w:ascii="Verdana" w:hAnsi="Verdana"/>
          <w:color w:val="000000"/>
          <w:sz w:val="18"/>
        </w:rPr>
        <w:t xml:space="preserve"> moyenne entreprise.</w:t>
      </w:r>
    </w:p>
    <w:p w14:paraId="4B2C9680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0896890A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cocontractant unique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  <w:r w:rsidRPr="00481B05">
        <w:rPr>
          <w:rStyle w:val="eop"/>
          <w:rFonts w:ascii="Verdana" w:eastAsiaTheme="minorEastAsia" w:hAnsi="Verdana" w:cs="Segoe UI"/>
          <w:i/>
          <w:iCs/>
          <w:sz w:val="18"/>
          <w:szCs w:val="18"/>
        </w:rPr>
        <w:t>(A compléter)</w:t>
      </w:r>
    </w:p>
    <w:p w14:paraId="121404A0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5022640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lastRenderedPageBreak/>
        <w:t xml:space="preserve">Le titulaire est-il une micro, une petite ou une moyenne entreprise au sens de la recommandation </w:t>
      </w:r>
      <w:r w:rsidRPr="00481B05">
        <w:rPr>
          <w:rStyle w:val="normaltextrun"/>
          <w:rFonts w:ascii="Verdana" w:eastAsiaTheme="minorEastAsia" w:hAnsi="Verdana" w:cs="Segoe UI"/>
          <w:sz w:val="18"/>
          <w:szCs w:val="18"/>
        </w:rPr>
        <w:t>2003/361/CE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632FCC40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BBB99AD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2703674D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32F277ED" w14:textId="77777777" w:rsidR="00A3184E" w:rsidRPr="005B40E7" w:rsidRDefault="00A3184E" w:rsidP="00A3184E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1AEF8B61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2C2B844" w14:textId="77777777" w:rsidR="00A3184E" w:rsidRDefault="00A3184E" w:rsidP="00A3184E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323F31A" w14:textId="77777777" w:rsidR="00A3184E" w:rsidRDefault="00A3184E" w:rsidP="00A3184E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5320397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AC074D8" w14:textId="77777777" w:rsidR="00A3184E" w:rsidRDefault="00A3184E" w:rsidP="00A3184E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>
        <w:rPr>
          <w:rFonts w:ascii="Verdana" w:hAnsi="Verdana"/>
          <w:color w:val="000000"/>
          <w:sz w:val="18"/>
        </w:rPr>
        <w:t>4.3.1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744F7D20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8801BBA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5B48603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groupement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  <w:r w:rsidRPr="00326601">
        <w:rPr>
          <w:rStyle w:val="eop"/>
          <w:rFonts w:ascii="Verdana" w:eastAsiaTheme="minorEastAsia" w:hAnsi="Verdana" w:cs="Segoe UI"/>
          <w:i/>
          <w:iCs/>
          <w:sz w:val="18"/>
          <w:szCs w:val="18"/>
        </w:rPr>
        <w:t>(A compléter)</w:t>
      </w:r>
    </w:p>
    <w:p w14:paraId="0985F9F5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3D2EFD0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1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er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 (mandataire)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E46E729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11EFF9E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</w:t>
      </w:r>
      <w:r w:rsidRPr="00326601">
        <w:rPr>
          <w:rStyle w:val="normaltextrun"/>
          <w:rFonts w:ascii="Verdana" w:eastAsiaTheme="minorEastAsia" w:hAnsi="Verdana" w:cs="Segoe UI"/>
          <w:sz w:val="18"/>
          <w:szCs w:val="18"/>
        </w:rPr>
        <w:t>2003/361/CE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1D40FD48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6141856D" w14:textId="77777777" w:rsidR="00A3184E" w:rsidRPr="00CF7100" w:rsidRDefault="00A3184E" w:rsidP="00A3184E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29A89CE0" w14:textId="77777777" w:rsidR="00A3184E" w:rsidRPr="00CF7100" w:rsidRDefault="00A3184E" w:rsidP="00A3184E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4496F951" w14:textId="77777777" w:rsidR="00A3184E" w:rsidRPr="005B40E7" w:rsidRDefault="00A3184E" w:rsidP="00A3184E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6EE77E40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1E357AF" w14:textId="77777777" w:rsidR="00A3184E" w:rsidRDefault="00A3184E" w:rsidP="00A3184E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9A7A6EC" w14:textId="77777777" w:rsidR="00A3184E" w:rsidRDefault="00A3184E" w:rsidP="00A3184E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FBB771D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5D56309" w14:textId="77777777" w:rsidR="00A3184E" w:rsidRDefault="00A3184E" w:rsidP="00A3184E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>
        <w:rPr>
          <w:rFonts w:ascii="Verdana" w:hAnsi="Verdana"/>
          <w:color w:val="000000"/>
          <w:sz w:val="18"/>
        </w:rPr>
        <w:t>4.3.1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36451F65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4D23857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FC8227E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2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ème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BE02127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064A5CC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039214F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</w:t>
      </w:r>
      <w:r w:rsidRPr="00326601">
        <w:rPr>
          <w:rStyle w:val="normaltextrun"/>
          <w:rFonts w:ascii="Verdana" w:eastAsiaTheme="minorEastAsia" w:hAnsi="Verdana" w:cs="Segoe UI"/>
          <w:sz w:val="18"/>
          <w:szCs w:val="18"/>
        </w:rPr>
        <w:t>2003/361/CE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1ABF8EE6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1D9BC16" w14:textId="77777777" w:rsidR="00A3184E" w:rsidRPr="00CF7100" w:rsidRDefault="00A3184E" w:rsidP="00A3184E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59116A1D" w14:textId="77777777" w:rsidR="00A3184E" w:rsidRPr="00CF7100" w:rsidRDefault="00A3184E" w:rsidP="00A3184E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0C20B760" w14:textId="77777777" w:rsidR="00A3184E" w:rsidRPr="005B40E7" w:rsidRDefault="00A3184E" w:rsidP="00A3184E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5E27935F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F4D97E0" w14:textId="77777777" w:rsidR="00A3184E" w:rsidRDefault="00A3184E" w:rsidP="00A3184E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EC84996" w14:textId="77777777" w:rsidR="00A3184E" w:rsidRDefault="00A3184E" w:rsidP="00A3184E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4BBD7D4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553E623" w14:textId="77777777" w:rsidR="00A3184E" w:rsidRDefault="00A3184E" w:rsidP="00A3184E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>
        <w:rPr>
          <w:rFonts w:ascii="Verdana" w:hAnsi="Verdana"/>
          <w:color w:val="000000"/>
          <w:sz w:val="18"/>
        </w:rPr>
        <w:t>4.3.1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5EB0ABF2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AC15DF2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73DF07F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3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ème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E3FFAFA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78BFD32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07D3FBA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</w:t>
      </w:r>
      <w:r w:rsidRPr="00326601">
        <w:rPr>
          <w:rStyle w:val="normaltextrun"/>
          <w:rFonts w:ascii="Verdana" w:eastAsiaTheme="minorEastAsia" w:hAnsi="Verdana" w:cs="Segoe UI"/>
          <w:sz w:val="18"/>
          <w:szCs w:val="18"/>
        </w:rPr>
        <w:t>2003/361/CE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002B73C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33C4B85" w14:textId="77777777" w:rsidR="00A3184E" w:rsidRPr="00CF7100" w:rsidRDefault="00A3184E" w:rsidP="00A3184E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7B29F52B" w14:textId="77777777" w:rsidR="00A3184E" w:rsidRPr="00CF7100" w:rsidRDefault="00A3184E" w:rsidP="00A3184E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13AF7A3F" w14:textId="77777777" w:rsidR="00A3184E" w:rsidRPr="005B40E7" w:rsidRDefault="00A3184E" w:rsidP="00A3184E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lastRenderedPageBreak/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4DF16DAC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2092E76" w14:textId="77777777" w:rsidR="00A3184E" w:rsidRDefault="00A3184E" w:rsidP="00A3184E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5482993" w14:textId="77777777" w:rsidR="00A3184E" w:rsidRDefault="00A3184E" w:rsidP="00A3184E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C6FDBE5" w14:textId="77777777" w:rsidR="00A3184E" w:rsidRDefault="00A3184E" w:rsidP="00A3184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A53C4D3" w14:textId="77777777" w:rsidR="00A3184E" w:rsidRDefault="00A3184E" w:rsidP="00A3184E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>
        <w:rPr>
          <w:rFonts w:ascii="Verdana" w:hAnsi="Verdana"/>
          <w:color w:val="000000"/>
          <w:sz w:val="18"/>
        </w:rPr>
        <w:t>4.3.1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1AB28408" w14:textId="77777777" w:rsidR="00A3184E" w:rsidRDefault="00A3184E" w:rsidP="00A3184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D7FF548" w14:textId="77777777" w:rsidR="00A3184E" w:rsidRDefault="00A3184E" w:rsidP="00A3184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F1A4D8" w14:textId="77777777" w:rsidR="00A3184E" w:rsidRDefault="00A3184E" w:rsidP="00A3184E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Fait en un seul original</w:t>
      </w:r>
    </w:p>
    <w:p w14:paraId="114DDC92" w14:textId="77777777" w:rsidR="00A3184E" w:rsidRDefault="00A3184E" w:rsidP="00A3184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313884E" w14:textId="77777777" w:rsidR="00A3184E" w:rsidRDefault="00A3184E" w:rsidP="00A3184E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</w:p>
    <w:p w14:paraId="4F610C2D" w14:textId="77777777" w:rsidR="00A3184E" w:rsidRDefault="00A3184E" w:rsidP="00A3184E">
      <w:pPr>
        <w:pStyle w:val="Corpsdetexte3"/>
        <w:tabs>
          <w:tab w:val="left" w:pos="5103"/>
          <w:tab w:val="left" w:pos="5670"/>
          <w:tab w:val="left" w:pos="5860"/>
        </w:tabs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  <w:t>A (préciser le lieu), le (préciser la date)</w:t>
      </w:r>
    </w:p>
    <w:p w14:paraId="591CED4B" w14:textId="77777777" w:rsidR="00A3184E" w:rsidRDefault="00A3184E" w:rsidP="00A3184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5C83302" w14:textId="77777777" w:rsidR="00A3184E" w:rsidRDefault="00A3184E" w:rsidP="00A3184E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titulaire</w:t>
      </w:r>
    </w:p>
    <w:p w14:paraId="2C59A89F" w14:textId="77777777" w:rsidR="00A3184E" w:rsidRDefault="00A3184E" w:rsidP="00A3184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37C58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9A2A32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596BA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83BBC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CC6F65D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E6356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9BDF0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7C6E56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5AA709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C6D43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AC83AE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E89034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50176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9DDAD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2E1A54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8E649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B5DFDB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59ADB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6A71E3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3A01005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E9361A4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715918B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17D477B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E2C063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F6245F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2DE2E8D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AC892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615696A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EFAA60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67EBE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1BD2049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07D300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variantes suivantes seront retenues dès la notification du présent marché : </w:t>
      </w:r>
    </w:p>
    <w:p w14:paraId="3E368A48" w14:textId="77777777" w:rsidR="00AE00AE" w:rsidRDefault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D63B97B" w14:textId="77777777" w:rsidR="00AE00AE" w:rsidRPr="00AE00AE" w:rsidRDefault="00AE00AE" w:rsidP="00AE00AE">
      <w:pPr>
        <w:ind w:right="-311"/>
        <w:jc w:val="both"/>
        <w:rPr>
          <w:rFonts w:ascii="Verdana" w:hAnsi="Verdana"/>
          <w:i/>
          <w:color w:val="000000"/>
          <w:sz w:val="16"/>
          <w:szCs w:val="16"/>
        </w:rPr>
      </w:pPr>
      <w:r w:rsidRPr="00AE00AE">
        <w:rPr>
          <w:rFonts w:ascii="Verdana" w:hAnsi="Verdana"/>
          <w:i/>
          <w:color w:val="000000"/>
          <w:sz w:val="16"/>
          <w:szCs w:val="16"/>
        </w:rPr>
        <w:t>A cocher si les variantes sont acceptées</w:t>
      </w:r>
    </w:p>
    <w:p w14:paraId="05CF8EE9" w14:textId="77777777" w:rsidR="00AE00AE" w:rsidRPr="00AE00AE" w:rsidRDefault="00AE00AE" w:rsidP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6AA315A" w14:textId="77777777" w:rsidR="00AE00AE" w:rsidRPr="00AE00AE" w:rsidRDefault="00AE00AE" w:rsidP="00AE00AE">
      <w:pPr>
        <w:ind w:right="-311"/>
        <w:jc w:val="both"/>
        <w:rPr>
          <w:rFonts w:ascii="Arial" w:hAnsi="Arial" w:cs="Arial"/>
        </w:rPr>
      </w:pPr>
      <w:r w:rsidRPr="00AE00AE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AE00AE">
        <w:rPr>
          <w:rFonts w:ascii="Arial" w:hAnsi="Arial" w:cs="Arial"/>
        </w:rPr>
        <w:instrText xml:space="preserve"> FORMCHECKBOX </w:instrText>
      </w:r>
      <w:r w:rsidRPr="00AE00AE">
        <w:rPr>
          <w:rFonts w:ascii="Arial" w:hAnsi="Arial" w:cs="Arial"/>
        </w:rPr>
      </w:r>
      <w:r w:rsidRPr="00AE00AE">
        <w:rPr>
          <w:rFonts w:ascii="Arial" w:hAnsi="Arial" w:cs="Arial"/>
        </w:rPr>
        <w:fldChar w:fldCharType="separate"/>
      </w:r>
      <w:r w:rsidRPr="00AE00AE">
        <w:rPr>
          <w:rFonts w:ascii="Arial" w:hAnsi="Arial" w:cs="Arial"/>
        </w:rPr>
        <w:fldChar w:fldCharType="end"/>
      </w:r>
      <w:r w:rsidRPr="00AE00AE">
        <w:rPr>
          <w:rFonts w:ascii="Arial" w:hAnsi="Arial" w:cs="Arial"/>
        </w:rPr>
        <w:t xml:space="preserve"> </w:t>
      </w:r>
      <w:r w:rsidRPr="00AE00AE">
        <w:rPr>
          <w:rFonts w:ascii="Verdana" w:hAnsi="Verdana"/>
          <w:color w:val="000000"/>
          <w:sz w:val="18"/>
        </w:rPr>
        <w:t xml:space="preserve">Variante imposée 1 </w:t>
      </w:r>
    </w:p>
    <w:p w14:paraId="4A33FFB8" w14:textId="77777777" w:rsidR="00AE00AE" w:rsidRPr="00AE00AE" w:rsidRDefault="00AE00AE" w:rsidP="00AE00AE">
      <w:pPr>
        <w:ind w:right="-311"/>
        <w:jc w:val="both"/>
        <w:rPr>
          <w:rFonts w:ascii="Arial" w:hAnsi="Arial" w:cs="Arial"/>
        </w:rPr>
      </w:pPr>
    </w:p>
    <w:p w14:paraId="47E60E42" w14:textId="77777777" w:rsidR="00AE00AE" w:rsidRPr="00AE00AE" w:rsidRDefault="00AE00AE" w:rsidP="00AE00AE">
      <w:pPr>
        <w:ind w:right="-311"/>
        <w:jc w:val="both"/>
        <w:rPr>
          <w:rFonts w:ascii="Verdana" w:hAnsi="Verdana"/>
          <w:color w:val="000000"/>
          <w:sz w:val="18"/>
        </w:rPr>
      </w:pPr>
      <w:r w:rsidRPr="00AE00AE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AE00AE">
        <w:rPr>
          <w:rFonts w:ascii="Arial" w:hAnsi="Arial" w:cs="Arial"/>
        </w:rPr>
        <w:instrText xml:space="preserve"> FORMCHECKBOX </w:instrText>
      </w:r>
      <w:r w:rsidRPr="00AE00AE">
        <w:rPr>
          <w:rFonts w:ascii="Arial" w:hAnsi="Arial" w:cs="Arial"/>
        </w:rPr>
      </w:r>
      <w:r w:rsidRPr="00AE00AE">
        <w:rPr>
          <w:rFonts w:ascii="Arial" w:hAnsi="Arial" w:cs="Arial"/>
        </w:rPr>
        <w:fldChar w:fldCharType="separate"/>
      </w:r>
      <w:r w:rsidRPr="00AE00AE">
        <w:rPr>
          <w:rFonts w:ascii="Arial" w:hAnsi="Arial" w:cs="Arial"/>
        </w:rPr>
        <w:fldChar w:fldCharType="end"/>
      </w:r>
      <w:r w:rsidRPr="00AE00AE">
        <w:rPr>
          <w:rFonts w:ascii="Arial" w:hAnsi="Arial" w:cs="Arial"/>
        </w:rPr>
        <w:t xml:space="preserve"> </w:t>
      </w:r>
      <w:r w:rsidRPr="00AE00AE">
        <w:rPr>
          <w:rFonts w:ascii="Verdana" w:hAnsi="Verdana"/>
          <w:color w:val="000000"/>
          <w:sz w:val="18"/>
        </w:rPr>
        <w:t xml:space="preserve">Variante imposée 2 : </w:t>
      </w:r>
    </w:p>
    <w:p w14:paraId="5FBDE0B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62345B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donc à : </w:t>
      </w:r>
    </w:p>
    <w:p w14:paraId="5C7F4E2A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AE68990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les annexes énumérées ci-après :</w:t>
      </w:r>
    </w:p>
    <w:p w14:paraId="193806CC" w14:textId="77777777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7930FFC9" w14:textId="77777777" w:rsidR="008D7B29" w:rsidRDefault="008D7B29" w:rsidP="008D7B2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Annexe n° 1 : organigramme et composition de l’équipe dédiée à la mission ;</w:t>
      </w:r>
      <w:r>
        <w:rPr>
          <w:rFonts w:ascii="Verdana" w:hAnsi="Verdana"/>
          <w:color w:val="000000"/>
          <w:sz w:val="18"/>
        </w:rPr>
        <w:tab/>
      </w:r>
    </w:p>
    <w:p w14:paraId="67D1B63B" w14:textId="77777777" w:rsidR="008D7B29" w:rsidRDefault="008D7B29" w:rsidP="008D7B2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348EB25" w14:textId="77777777" w:rsidR="008D7B29" w:rsidRDefault="008D7B29" w:rsidP="008D7B2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Annexe n° 2 : demande d'acceptation des sous-traitants ;</w:t>
      </w:r>
    </w:p>
    <w:p w14:paraId="2038B818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3AFB3B7F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3265B9D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</w:t>
      </w:r>
      <w:r w:rsidR="00DE0A99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 représentant</w:t>
      </w:r>
      <w:r w:rsidR="00DE0A99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du pouvoir adjudicateur</w:t>
      </w:r>
    </w:p>
    <w:p w14:paraId="01958622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0476FA3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2F929D47" w14:textId="77777777" w:rsidR="007271D9" w:rsidRDefault="007271D9">
      <w:pPr>
        <w:tabs>
          <w:tab w:val="left" w:pos="3828"/>
          <w:tab w:val="left" w:pos="5103"/>
          <w:tab w:val="left" w:pos="5529"/>
        </w:tabs>
        <w:ind w:right="-311" w:firstLine="20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</w:t>
      </w:r>
      <w:proofErr w:type="gramStart"/>
      <w:r>
        <w:rPr>
          <w:rFonts w:ascii="Verdana" w:hAnsi="Verdana"/>
          <w:b/>
          <w:i/>
          <w:color w:val="000000"/>
          <w:sz w:val="18"/>
        </w:rPr>
        <w:t>à</w:t>
      </w:r>
      <w:proofErr w:type="gramEnd"/>
      <w:r>
        <w:rPr>
          <w:rFonts w:ascii="Verdana" w:hAnsi="Verdana"/>
          <w:b/>
          <w:i/>
          <w:color w:val="000000"/>
          <w:sz w:val="18"/>
        </w:rPr>
        <w:t xml:space="preserve"> préciser)</w:t>
      </w:r>
      <w:r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>(à préciser)</w:t>
      </w:r>
    </w:p>
    <w:p w14:paraId="26A882AA" w14:textId="77777777" w:rsidR="007271D9" w:rsidRDefault="007271D9">
      <w:pPr>
        <w:pStyle w:val="Corpsdetexte2"/>
        <w:ind w:left="4963" w:right="0"/>
        <w:rPr>
          <w:b/>
          <w:i/>
        </w:rPr>
      </w:pPr>
      <w:r>
        <w:rPr>
          <w:b/>
          <w:i/>
        </w:rPr>
        <w:t xml:space="preserve"> </w:t>
      </w:r>
    </w:p>
    <w:p w14:paraId="29A96D61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3D5EFDD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Le </w:t>
      </w:r>
    </w:p>
    <w:p w14:paraId="215FD20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08D065" w14:textId="77777777" w:rsidR="00170407" w:rsidRPr="00695F05" w:rsidRDefault="00170407">
      <w:pPr>
        <w:jc w:val="both"/>
        <w:rPr>
          <w:rFonts w:ascii="Verdana" w:hAnsi="Verdana"/>
          <w:color w:val="000000"/>
          <w:sz w:val="18"/>
        </w:rPr>
      </w:pPr>
    </w:p>
    <w:p w14:paraId="112FB6F1" w14:textId="77777777" w:rsidR="00132C72" w:rsidRPr="00695F05" w:rsidRDefault="00362EB6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D</w:t>
      </w:r>
      <w:r w:rsidR="00132C72" w:rsidRPr="00695F05">
        <w:rPr>
          <w:rFonts w:ascii="Verdana" w:hAnsi="Verdana"/>
          <w:b/>
          <w:color w:val="000000"/>
          <w:sz w:val="18"/>
        </w:rPr>
        <w:t xml:space="preserve">- </w:t>
      </w:r>
      <w:r w:rsidR="00170407" w:rsidRPr="00695F05">
        <w:rPr>
          <w:rFonts w:ascii="Verdana" w:hAnsi="Verdana"/>
          <w:b/>
          <w:color w:val="000000"/>
          <w:sz w:val="18"/>
        </w:rPr>
        <w:t>MISE AU POINT</w:t>
      </w:r>
    </w:p>
    <w:p w14:paraId="6E8A05F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 public ou de l’accord-cadre, les modifications ci-dessous sont apportées aux stipulations contenues dans les pièces constitutives du marché public ou de l’accord-cadre.</w:t>
      </w:r>
    </w:p>
    <w:p w14:paraId="3EFCF6EA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8188" w:type="dxa"/>
        <w:tblLook w:val="04A0" w:firstRow="1" w:lastRow="0" w:firstColumn="1" w:lastColumn="0" w:noHBand="0" w:noVBand="1"/>
      </w:tblPr>
      <w:tblGrid>
        <w:gridCol w:w="4077"/>
        <w:gridCol w:w="4111"/>
      </w:tblGrid>
      <w:tr w:rsidR="00132C72" w:rsidRPr="00695F05" w14:paraId="6AF1BF31" w14:textId="77777777" w:rsidTr="000A32CF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proofErr w:type="gramStart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</w:t>
            </w:r>
            <w:proofErr w:type="gramEnd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55B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03B15C51" w14:textId="77777777" w:rsidTr="000A32CF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01AB02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695F05">
        <w:rPr>
          <w:rFonts w:ascii="Verdana" w:hAnsi="Verdana"/>
          <w:b/>
          <w:color w:val="000000"/>
          <w:sz w:val="18"/>
          <w:szCs w:val="18"/>
        </w:rPr>
        <w:t>F - Signature de la mise au point.</w:t>
      </w:r>
    </w:p>
    <w:p w14:paraId="6AE36CA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234A987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proofErr w:type="gramStart"/>
      <w:r w:rsidRPr="00695F05">
        <w:rPr>
          <w:rFonts w:ascii="Verdana" w:hAnsi="Verdana"/>
          <w:color w:val="000000"/>
          <w:sz w:val="18"/>
          <w:szCs w:val="18"/>
        </w:rPr>
        <w:t>du</w:t>
      </w:r>
      <w:proofErr w:type="gramEnd"/>
      <w:r w:rsidRPr="00695F05">
        <w:rPr>
          <w:rFonts w:ascii="Verdana" w:hAnsi="Verdana"/>
          <w:color w:val="000000"/>
          <w:sz w:val="18"/>
          <w:szCs w:val="18"/>
        </w:rPr>
        <w:t xml:space="preserve">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FFDF90C" w14:textId="77777777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La représentante 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8BF3A11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B237AA4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B24AA0F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89D0266" w14:textId="77777777" w:rsidR="007271D9" w:rsidRPr="00132C72" w:rsidRDefault="007271D9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br w:type="page"/>
      </w:r>
    </w:p>
    <w:p w14:paraId="60D00BE3" w14:textId="77777777" w:rsidR="0027482E" w:rsidRPr="00132C72" w:rsidRDefault="0027482E" w:rsidP="0027482E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lastRenderedPageBreak/>
        <w:t>ANNEXE N° 1 DE L'ACTE D'ENGAGEMENT</w:t>
      </w:r>
    </w:p>
    <w:p w14:paraId="2864DF07" w14:textId="77777777" w:rsidR="0027482E" w:rsidRPr="00132C72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40CCE809" w14:textId="77777777" w:rsidR="0027482E" w:rsidRPr="00132C72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0FEE689B" w14:textId="77777777" w:rsidR="0027482E" w:rsidRPr="00132C72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482FB2C9" w14:textId="77777777" w:rsidR="0027482E" w:rsidRPr="00132C72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68EAB6DD" w14:textId="77777777" w:rsidR="0027482E" w:rsidRPr="00132C72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0F762111" w14:textId="77777777" w:rsidR="0027482E" w:rsidRDefault="0027482E" w:rsidP="0027482E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  <w:r>
        <w:rPr>
          <w:rFonts w:ascii="Verdana" w:hAnsi="Verdana"/>
          <w:b/>
          <w:i/>
          <w:color w:val="000000"/>
          <w:sz w:val="18"/>
        </w:rPr>
        <w:t>(à préciser au moment de l’engagement)</w:t>
      </w:r>
    </w:p>
    <w:p w14:paraId="41DF486A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DE9F009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2AA67D5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E5E12B2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A0018F9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0CADEEC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1D6F51B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E85B976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B28EDF5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D3A4492" w14:textId="77777777" w:rsidR="008D7B29" w:rsidRDefault="008D7B29" w:rsidP="008D7B2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 w:cs="Verdana"/>
          <w:sz w:val="18"/>
          <w:szCs w:val="18"/>
        </w:rPr>
      </w:pPr>
    </w:p>
    <w:p w14:paraId="6BB8EB94" w14:textId="3032858D" w:rsidR="008D7B29" w:rsidRDefault="008D7B29" w:rsidP="008D7B2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O</w:t>
      </w:r>
      <w:r w:rsidRPr="009B49EA">
        <w:rPr>
          <w:rFonts w:ascii="Verdana" w:hAnsi="Verdana" w:cs="Verdana"/>
          <w:sz w:val="18"/>
          <w:szCs w:val="18"/>
        </w:rPr>
        <w:t>RGANIGRAMME ET COMPOSITION DE L’EQUIPE PROPOSEES POUR LA REALISATION DES MISSIONS </w:t>
      </w:r>
    </w:p>
    <w:p w14:paraId="54A0647A" w14:textId="77777777" w:rsidR="0027482E" w:rsidRDefault="0027482E" w:rsidP="0027482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</w:p>
    <w:p w14:paraId="283B8632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E97F8E5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7341CAA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53C9DCB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17E4E4A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58E22AF" w14:textId="7AAF355C" w:rsidR="0027482E" w:rsidRDefault="0027482E" w:rsidP="0027482E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</w:t>
      </w:r>
      <w:r w:rsidRPr="0027482E">
        <w:rPr>
          <w:rFonts w:ascii="Verdana" w:hAnsi="Verdana"/>
          <w:b/>
          <w:color w:val="000000"/>
          <w:sz w:val="18"/>
        </w:rPr>
        <w:t xml:space="preserve">MARCHÉ : </w:t>
      </w:r>
      <w:r w:rsidRPr="0027482E">
        <w:rPr>
          <w:rFonts w:ascii="Verdana" w:hAnsi="Verdana"/>
          <w:b/>
          <w:sz w:val="18"/>
        </w:rPr>
        <w:t>Mission d’ordonnancement, de pilotage et de coordination (OPC)</w:t>
      </w:r>
    </w:p>
    <w:p w14:paraId="38D55716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B7AB3B7" w14:textId="77777777" w:rsidR="0027482E" w:rsidRDefault="0027482E" w:rsidP="0027482E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D4D73AE" w14:textId="77777777" w:rsidR="0027482E" w:rsidRDefault="0027482E" w:rsidP="0027482E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7F5BD251" w14:textId="77777777" w:rsidR="0027482E" w:rsidRPr="00132C72" w:rsidRDefault="0027482E" w:rsidP="0027482E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lastRenderedPageBreak/>
        <w:t xml:space="preserve">ANNEXE N° </w:t>
      </w:r>
      <w:r>
        <w:rPr>
          <w:rFonts w:ascii="Verdana" w:hAnsi="Verdana"/>
          <w:b/>
          <w:color w:val="000000"/>
          <w:sz w:val="18"/>
          <w:szCs w:val="18"/>
        </w:rPr>
        <w:t>2</w:t>
      </w:r>
      <w:r w:rsidRPr="00132C72">
        <w:rPr>
          <w:rFonts w:ascii="Verdana" w:hAnsi="Verdana"/>
          <w:b/>
          <w:color w:val="000000"/>
          <w:sz w:val="18"/>
          <w:szCs w:val="18"/>
        </w:rPr>
        <w:t xml:space="preserve"> DE L'ACTE D'ENGAGEMENT</w:t>
      </w:r>
    </w:p>
    <w:p w14:paraId="00A07427" w14:textId="77777777" w:rsidR="0027482E" w:rsidRPr="00132C72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694A00F" w14:textId="77777777" w:rsidR="0027482E" w:rsidRPr="00132C72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ECD3984" w14:textId="77777777" w:rsidR="0027482E" w:rsidRPr="00132C72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22448AC" w14:textId="77777777" w:rsidR="0027482E" w:rsidRPr="00132C72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504A3CC" w14:textId="77777777" w:rsidR="0027482E" w:rsidRPr="00132C72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6E0C98DE" w14:textId="77777777" w:rsidR="0027482E" w:rsidRDefault="0027482E" w:rsidP="0027482E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  <w:r>
        <w:rPr>
          <w:rFonts w:ascii="Verdana" w:hAnsi="Verdana"/>
          <w:b/>
          <w:i/>
          <w:color w:val="000000"/>
          <w:sz w:val="18"/>
        </w:rPr>
        <w:t>(à préciser au moment de l’engagement)</w:t>
      </w:r>
    </w:p>
    <w:p w14:paraId="74517757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45C4268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26C8F16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9BA09D8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1188EEB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62F92FB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A267735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0B805CC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EC318E8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4B2B6DC" w14:textId="77777777" w:rsidR="008D7B29" w:rsidRDefault="008D7B29" w:rsidP="008D7B2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 w:cs="Verdana"/>
          <w:sz w:val="18"/>
          <w:szCs w:val="18"/>
        </w:rPr>
      </w:pPr>
    </w:p>
    <w:p w14:paraId="4F30B85F" w14:textId="1B1DE3A3" w:rsidR="008D7B29" w:rsidRDefault="008D7B29" w:rsidP="008D7B2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 w:cs="Verdana"/>
          <w:sz w:val="18"/>
          <w:szCs w:val="18"/>
        </w:rPr>
      </w:pPr>
      <w:r w:rsidRPr="008F1210">
        <w:rPr>
          <w:rFonts w:ascii="Verdana" w:hAnsi="Verdana" w:cs="Verdana"/>
          <w:sz w:val="18"/>
          <w:szCs w:val="18"/>
        </w:rPr>
        <w:t>DEMANDE D’ACCEPTATION DE SOUS TRAITANCE</w:t>
      </w:r>
    </w:p>
    <w:p w14:paraId="558192D1" w14:textId="77777777" w:rsidR="0027482E" w:rsidRDefault="0027482E" w:rsidP="0027482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</w:p>
    <w:p w14:paraId="66EA2D98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0E41FF9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AAB61B0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BCF4253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9305C7F" w14:textId="77777777" w:rsidR="0027482E" w:rsidRDefault="0027482E" w:rsidP="0027482E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F592ECF" w14:textId="4E1726C3" w:rsidR="0027482E" w:rsidRDefault="0027482E" w:rsidP="0027482E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 w:rsidRPr="0027482E">
        <w:rPr>
          <w:rFonts w:ascii="Verdana" w:hAnsi="Verdana"/>
          <w:b/>
          <w:bCs/>
          <w:sz w:val="18"/>
        </w:rPr>
        <w:t>Mission d’ordonnancement, de pilotage et de coordination (OPC)</w:t>
      </w:r>
    </w:p>
    <w:p w14:paraId="3B65774B" w14:textId="77777777" w:rsidR="0027482E" w:rsidRPr="00FA2213" w:rsidRDefault="0027482E" w:rsidP="0027482E">
      <w:pPr>
        <w:tabs>
          <w:tab w:val="left" w:pos="0"/>
        </w:tabs>
        <w:ind w:left="2260" w:right="-311" w:hanging="2240"/>
        <w:jc w:val="both"/>
        <w:rPr>
          <w:rFonts w:ascii="Calibri" w:hAnsi="Calibri"/>
          <w:iCs/>
          <w:sz w:val="22"/>
          <w:szCs w:val="22"/>
        </w:rPr>
      </w:pPr>
      <w:r w:rsidRPr="00FA2213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40E9C3E1" wp14:editId="630C78C3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76349176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6E434" id="Freeform 3" o:spid="_x0000_s1026" style="position:absolute;margin-left:56.7pt;margin-top:714.35pt;width:481.9pt;height:34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  <w:r w:rsidRPr="00FA2213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7081AB80" wp14:editId="399D4576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472554180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723B9" id="Freeform 2" o:spid="_x0000_s1026" style="position:absolute;margin-left:56.7pt;margin-top:714.35pt;width:481.9pt;height:34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</w:p>
    <w:p w14:paraId="3E9E45A6" w14:textId="77777777" w:rsidR="0027482E" w:rsidRDefault="0027482E" w:rsidP="0027482E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8E2BD22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D7E944D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C0C045F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108569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8DAB8E8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9F452C1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D1791FA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C47F1D2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F14E27F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4220D7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6F2B7F1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887583E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B510522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E3ED58D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B9340C9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B295290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B511562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0AE3DDA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787813A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4756E47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81487CB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6AA1CBD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71D35A9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6A0544F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CF3237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AC647D1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3BDDC9E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5C55C02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F67A4ED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62ED6AA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DEE04EF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40221B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A696B7C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94D2953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0370E3F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B2A7077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293628" w14:textId="77777777" w:rsidR="0027482E" w:rsidRDefault="0027482E" w:rsidP="0027482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71C117E" w14:textId="1486665E" w:rsidR="007271D9" w:rsidRPr="008D7B29" w:rsidRDefault="007271D9" w:rsidP="008D7B2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sectPr w:rsidR="007271D9" w:rsidRPr="008D7B2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Laxenaire Louis" w:date="2025-05-16T10:45:00Z" w:initials="LL">
    <w:p w14:paraId="3E66DAF8" w14:textId="77777777" w:rsidR="00100DEA" w:rsidRDefault="00100DEA" w:rsidP="00100DEA">
      <w:pPr>
        <w:pStyle w:val="Commentaire"/>
      </w:pPr>
      <w:r>
        <w:rPr>
          <w:rStyle w:val="Marquedecommentaire"/>
        </w:rPr>
        <w:annotationRef/>
      </w:r>
      <w:r>
        <w:t xml:space="preserve">À remplir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E66DAF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B15EC05" w16cex:dateUtc="2025-05-16T0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E66DAF8" w16cid:durableId="2B15EC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E6FA4" w14:textId="77777777" w:rsidR="00364047" w:rsidRDefault="00364047">
      <w:r>
        <w:separator/>
      </w:r>
    </w:p>
  </w:endnote>
  <w:endnote w:type="continuationSeparator" w:id="0">
    <w:p w14:paraId="542C82BF" w14:textId="77777777" w:rsidR="00364047" w:rsidRDefault="0036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64509" w14:textId="77777777" w:rsidR="00031A0B" w:rsidRDefault="00031A0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8C865" w14:textId="77777777" w:rsidR="00031A0B" w:rsidRDefault="00031A0B">
    <w:pPr>
      <w:pStyle w:val="Pieddepage"/>
      <w:widowControl w:val="0"/>
      <w:tabs>
        <w:tab w:val="clear" w:pos="4252"/>
        <w:tab w:val="clear" w:pos="8504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proofErr w:type="gramStart"/>
    <w:r>
      <w:t>page</w:t>
    </w:r>
    <w:proofErr w:type="gramEnd"/>
    <w:r>
      <w:t xml:space="preserve"> </w:t>
    </w:r>
    <w:r>
      <w:pgNum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5E25D" w14:textId="77777777" w:rsidR="00364047" w:rsidRDefault="00364047">
      <w:r>
        <w:separator/>
      </w:r>
    </w:p>
  </w:footnote>
  <w:footnote w:type="continuationSeparator" w:id="0">
    <w:p w14:paraId="064E174A" w14:textId="77777777" w:rsidR="00364047" w:rsidRDefault="00364047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03B01" w14:textId="77777777" w:rsidR="00031A0B" w:rsidRDefault="00031A0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FC2D9" w14:textId="77777777" w:rsidR="00031A0B" w:rsidRDefault="00031A0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F5632" w14:textId="77777777" w:rsidR="00031A0B" w:rsidRDefault="00031A0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0985020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606480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0251">
    <w:abstractNumId w:val="2"/>
  </w:num>
  <w:num w:numId="4" w16cid:durableId="1739859284">
    <w:abstractNumId w:val="12"/>
  </w:num>
  <w:num w:numId="5" w16cid:durableId="113990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0366326">
    <w:abstractNumId w:val="10"/>
  </w:num>
  <w:num w:numId="7" w16cid:durableId="1947347992">
    <w:abstractNumId w:val="9"/>
  </w:num>
  <w:num w:numId="8" w16cid:durableId="388110519">
    <w:abstractNumId w:val="3"/>
  </w:num>
  <w:num w:numId="9" w16cid:durableId="1594896713">
    <w:abstractNumId w:val="11"/>
  </w:num>
  <w:num w:numId="10" w16cid:durableId="749499033">
    <w:abstractNumId w:val="4"/>
  </w:num>
  <w:num w:numId="11" w16cid:durableId="162860662">
    <w:abstractNumId w:val="5"/>
  </w:num>
  <w:num w:numId="12" w16cid:durableId="587471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8569340">
    <w:abstractNumId w:val="7"/>
  </w:num>
  <w:num w:numId="14" w16cid:durableId="2009675410">
    <w:abstractNumId w:val="8"/>
  </w:num>
  <w:num w:numId="15" w16cid:durableId="1543246654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axenaire Louis">
    <w15:presenceInfo w15:providerId="AD" w15:userId="S::l.laxenaire@oppic.fr::dde2e67e-1990-4869-a299-2d3abc660d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781E"/>
    <w:rsid w:val="00007735"/>
    <w:rsid w:val="00012FE9"/>
    <w:rsid w:val="00031A0B"/>
    <w:rsid w:val="00046A61"/>
    <w:rsid w:val="00082DB1"/>
    <w:rsid w:val="000926F2"/>
    <w:rsid w:val="00092755"/>
    <w:rsid w:val="000948E7"/>
    <w:rsid w:val="000A222B"/>
    <w:rsid w:val="000A32CF"/>
    <w:rsid w:val="000A3889"/>
    <w:rsid w:val="000B0426"/>
    <w:rsid w:val="000B555F"/>
    <w:rsid w:val="000C6AF2"/>
    <w:rsid w:val="000F0E6E"/>
    <w:rsid w:val="00100DEA"/>
    <w:rsid w:val="00131320"/>
    <w:rsid w:val="00132C72"/>
    <w:rsid w:val="00151E23"/>
    <w:rsid w:val="0015750E"/>
    <w:rsid w:val="00163CC4"/>
    <w:rsid w:val="00167E3C"/>
    <w:rsid w:val="00170155"/>
    <w:rsid w:val="00170407"/>
    <w:rsid w:val="00182F7C"/>
    <w:rsid w:val="00186A88"/>
    <w:rsid w:val="001A010B"/>
    <w:rsid w:val="001B776F"/>
    <w:rsid w:val="001B7A87"/>
    <w:rsid w:val="001C1324"/>
    <w:rsid w:val="001F3A69"/>
    <w:rsid w:val="001F503E"/>
    <w:rsid w:val="002322D5"/>
    <w:rsid w:val="00233D13"/>
    <w:rsid w:val="002349B0"/>
    <w:rsid w:val="00246FA6"/>
    <w:rsid w:val="00251964"/>
    <w:rsid w:val="00266A0C"/>
    <w:rsid w:val="00272EFA"/>
    <w:rsid w:val="0027482E"/>
    <w:rsid w:val="00283320"/>
    <w:rsid w:val="0029502A"/>
    <w:rsid w:val="002954A5"/>
    <w:rsid w:val="00297687"/>
    <w:rsid w:val="002A0E32"/>
    <w:rsid w:val="002E418B"/>
    <w:rsid w:val="002E4CF8"/>
    <w:rsid w:val="00300CA0"/>
    <w:rsid w:val="00303D6C"/>
    <w:rsid w:val="003216E2"/>
    <w:rsid w:val="00323986"/>
    <w:rsid w:val="003373E6"/>
    <w:rsid w:val="00342E4B"/>
    <w:rsid w:val="0035214F"/>
    <w:rsid w:val="00357E27"/>
    <w:rsid w:val="00362EB6"/>
    <w:rsid w:val="00364047"/>
    <w:rsid w:val="003648BD"/>
    <w:rsid w:val="003662F9"/>
    <w:rsid w:val="00377385"/>
    <w:rsid w:val="0038661B"/>
    <w:rsid w:val="003A42C3"/>
    <w:rsid w:val="003B3B7B"/>
    <w:rsid w:val="003C27EB"/>
    <w:rsid w:val="003C6A34"/>
    <w:rsid w:val="003C74C6"/>
    <w:rsid w:val="003E1C3B"/>
    <w:rsid w:val="003E50C5"/>
    <w:rsid w:val="003F7C5D"/>
    <w:rsid w:val="00403CFD"/>
    <w:rsid w:val="00404BE4"/>
    <w:rsid w:val="00432296"/>
    <w:rsid w:val="00463E7D"/>
    <w:rsid w:val="0047024D"/>
    <w:rsid w:val="0048316B"/>
    <w:rsid w:val="004A64B2"/>
    <w:rsid w:val="004A68FA"/>
    <w:rsid w:val="004D2D30"/>
    <w:rsid w:val="004E7E7D"/>
    <w:rsid w:val="005111C3"/>
    <w:rsid w:val="00525150"/>
    <w:rsid w:val="00527076"/>
    <w:rsid w:val="00554DB6"/>
    <w:rsid w:val="00575569"/>
    <w:rsid w:val="00577036"/>
    <w:rsid w:val="00582A0C"/>
    <w:rsid w:val="00593190"/>
    <w:rsid w:val="00597CD4"/>
    <w:rsid w:val="005A2955"/>
    <w:rsid w:val="005A3A42"/>
    <w:rsid w:val="005A62E8"/>
    <w:rsid w:val="005B1C3F"/>
    <w:rsid w:val="005B3778"/>
    <w:rsid w:val="005B43C5"/>
    <w:rsid w:val="005C1267"/>
    <w:rsid w:val="005C532C"/>
    <w:rsid w:val="005D1DB0"/>
    <w:rsid w:val="005D6DD7"/>
    <w:rsid w:val="005F2D4C"/>
    <w:rsid w:val="00601F70"/>
    <w:rsid w:val="00613D75"/>
    <w:rsid w:val="0061743D"/>
    <w:rsid w:val="006221B9"/>
    <w:rsid w:val="00623B69"/>
    <w:rsid w:val="00625A09"/>
    <w:rsid w:val="00632493"/>
    <w:rsid w:val="006524AB"/>
    <w:rsid w:val="00653F7E"/>
    <w:rsid w:val="006547D9"/>
    <w:rsid w:val="00655C4C"/>
    <w:rsid w:val="00662807"/>
    <w:rsid w:val="00662EC0"/>
    <w:rsid w:val="00672631"/>
    <w:rsid w:val="00682DC5"/>
    <w:rsid w:val="00695F05"/>
    <w:rsid w:val="006D3A04"/>
    <w:rsid w:val="006E124F"/>
    <w:rsid w:val="006E7540"/>
    <w:rsid w:val="00704F9E"/>
    <w:rsid w:val="0071523D"/>
    <w:rsid w:val="0071571E"/>
    <w:rsid w:val="007158B3"/>
    <w:rsid w:val="00715CD9"/>
    <w:rsid w:val="00720F9E"/>
    <w:rsid w:val="007271D9"/>
    <w:rsid w:val="0073443C"/>
    <w:rsid w:val="0077253C"/>
    <w:rsid w:val="0077301A"/>
    <w:rsid w:val="00780608"/>
    <w:rsid w:val="007824C5"/>
    <w:rsid w:val="00785271"/>
    <w:rsid w:val="007852B4"/>
    <w:rsid w:val="007953F7"/>
    <w:rsid w:val="007C1404"/>
    <w:rsid w:val="007D0893"/>
    <w:rsid w:val="007D420A"/>
    <w:rsid w:val="007E756F"/>
    <w:rsid w:val="00802373"/>
    <w:rsid w:val="00802BBB"/>
    <w:rsid w:val="00803628"/>
    <w:rsid w:val="00820177"/>
    <w:rsid w:val="0082093A"/>
    <w:rsid w:val="00825E8D"/>
    <w:rsid w:val="00827CB6"/>
    <w:rsid w:val="0083166B"/>
    <w:rsid w:val="008450F9"/>
    <w:rsid w:val="00851DE1"/>
    <w:rsid w:val="00854ED0"/>
    <w:rsid w:val="008566AE"/>
    <w:rsid w:val="008567CF"/>
    <w:rsid w:val="0087567C"/>
    <w:rsid w:val="008A7D87"/>
    <w:rsid w:val="008B6E3A"/>
    <w:rsid w:val="008D7B29"/>
    <w:rsid w:val="008E0A1C"/>
    <w:rsid w:val="008F1472"/>
    <w:rsid w:val="008F157F"/>
    <w:rsid w:val="00903BF8"/>
    <w:rsid w:val="00916E4D"/>
    <w:rsid w:val="009476C8"/>
    <w:rsid w:val="00954350"/>
    <w:rsid w:val="00962E5D"/>
    <w:rsid w:val="00987C2C"/>
    <w:rsid w:val="009932A8"/>
    <w:rsid w:val="009B23B8"/>
    <w:rsid w:val="009C474C"/>
    <w:rsid w:val="009C4A5A"/>
    <w:rsid w:val="009D2ECD"/>
    <w:rsid w:val="009D707E"/>
    <w:rsid w:val="00A0781E"/>
    <w:rsid w:val="00A15148"/>
    <w:rsid w:val="00A27501"/>
    <w:rsid w:val="00A3184E"/>
    <w:rsid w:val="00A31C88"/>
    <w:rsid w:val="00A579FE"/>
    <w:rsid w:val="00A60618"/>
    <w:rsid w:val="00A7232F"/>
    <w:rsid w:val="00A7302C"/>
    <w:rsid w:val="00A914A2"/>
    <w:rsid w:val="00A97136"/>
    <w:rsid w:val="00AB13E4"/>
    <w:rsid w:val="00AD2B8E"/>
    <w:rsid w:val="00AD566C"/>
    <w:rsid w:val="00AE00AE"/>
    <w:rsid w:val="00AF3D4F"/>
    <w:rsid w:val="00B2504D"/>
    <w:rsid w:val="00B421BB"/>
    <w:rsid w:val="00B45CA5"/>
    <w:rsid w:val="00B80D85"/>
    <w:rsid w:val="00B90EFB"/>
    <w:rsid w:val="00B932FA"/>
    <w:rsid w:val="00B9539F"/>
    <w:rsid w:val="00B95C98"/>
    <w:rsid w:val="00BA1196"/>
    <w:rsid w:val="00BA436C"/>
    <w:rsid w:val="00BA5851"/>
    <w:rsid w:val="00BB35DD"/>
    <w:rsid w:val="00BB3A83"/>
    <w:rsid w:val="00BD2D10"/>
    <w:rsid w:val="00C1077B"/>
    <w:rsid w:val="00C25E92"/>
    <w:rsid w:val="00C611BB"/>
    <w:rsid w:val="00C61B1C"/>
    <w:rsid w:val="00C64495"/>
    <w:rsid w:val="00C6473D"/>
    <w:rsid w:val="00C77C7C"/>
    <w:rsid w:val="00C9130A"/>
    <w:rsid w:val="00C96054"/>
    <w:rsid w:val="00CA1DE7"/>
    <w:rsid w:val="00CA6DAE"/>
    <w:rsid w:val="00CB7654"/>
    <w:rsid w:val="00CC02CD"/>
    <w:rsid w:val="00CC2DBD"/>
    <w:rsid w:val="00CC59E5"/>
    <w:rsid w:val="00CD26D2"/>
    <w:rsid w:val="00CD6838"/>
    <w:rsid w:val="00CE4CA7"/>
    <w:rsid w:val="00CE4E3D"/>
    <w:rsid w:val="00CF26B4"/>
    <w:rsid w:val="00D037D9"/>
    <w:rsid w:val="00D0722F"/>
    <w:rsid w:val="00D0765B"/>
    <w:rsid w:val="00D12CD4"/>
    <w:rsid w:val="00D3375A"/>
    <w:rsid w:val="00D362EE"/>
    <w:rsid w:val="00D46687"/>
    <w:rsid w:val="00D75C25"/>
    <w:rsid w:val="00D83DD2"/>
    <w:rsid w:val="00D87D88"/>
    <w:rsid w:val="00D90D9B"/>
    <w:rsid w:val="00D95A78"/>
    <w:rsid w:val="00DA781A"/>
    <w:rsid w:val="00DB5D30"/>
    <w:rsid w:val="00DC6E2A"/>
    <w:rsid w:val="00DE0A99"/>
    <w:rsid w:val="00DF223F"/>
    <w:rsid w:val="00DF2D6B"/>
    <w:rsid w:val="00E10098"/>
    <w:rsid w:val="00E25A45"/>
    <w:rsid w:val="00E30118"/>
    <w:rsid w:val="00E5082C"/>
    <w:rsid w:val="00E50E7F"/>
    <w:rsid w:val="00E5306C"/>
    <w:rsid w:val="00E67BA2"/>
    <w:rsid w:val="00E773E7"/>
    <w:rsid w:val="00E91542"/>
    <w:rsid w:val="00EC0408"/>
    <w:rsid w:val="00ED5974"/>
    <w:rsid w:val="00EF443E"/>
    <w:rsid w:val="00F30166"/>
    <w:rsid w:val="00F35D68"/>
    <w:rsid w:val="00F4782D"/>
    <w:rsid w:val="00F478A7"/>
    <w:rsid w:val="00F630DA"/>
    <w:rsid w:val="00F66799"/>
    <w:rsid w:val="00F66D31"/>
    <w:rsid w:val="00F811A4"/>
    <w:rsid w:val="00F83628"/>
    <w:rsid w:val="00F84B35"/>
    <w:rsid w:val="00F94FA2"/>
    <w:rsid w:val="00FA2213"/>
    <w:rsid w:val="00FB008E"/>
    <w:rsid w:val="00FB264F"/>
    <w:rsid w:val="00FB671E"/>
    <w:rsid w:val="00FB7560"/>
    <w:rsid w:val="00FC3EB3"/>
    <w:rsid w:val="00FE5346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D30"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paragraph">
    <w:name w:val="paragraph"/>
    <w:basedOn w:val="Normal"/>
    <w:rsid w:val="00DB5D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Policepardfaut"/>
    <w:rsid w:val="00DB5D30"/>
  </w:style>
  <w:style w:type="character" w:customStyle="1" w:styleId="eop">
    <w:name w:val="eop"/>
    <w:basedOn w:val="Policepardfaut"/>
    <w:rsid w:val="00DB5D30"/>
  </w:style>
  <w:style w:type="paragraph" w:styleId="Corpsdetexte3">
    <w:name w:val="Body Text 3"/>
    <w:basedOn w:val="Normal"/>
    <w:link w:val="Corpsdetexte3Car"/>
    <w:uiPriority w:val="99"/>
    <w:semiHidden/>
    <w:unhideWhenUsed/>
    <w:rsid w:val="00A3184E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A3184E"/>
    <w:rPr>
      <w:rFonts w:ascii="New York" w:hAnsi="New York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8" Type="http://schemas.microsoft.com/office/2011/relationships/commentsExtended" Target="commentsExtended.xm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cid:image001.gif@01D30178.34DD0680" TargetMode="External"/><Relationship Id="rId17" Type="http://schemas.openxmlformats.org/officeDocument/2006/relationships/comments" Target="comments.xm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0" Type="http://schemas.microsoft.com/office/2018/08/relationships/commentsExtensible" Target="commentsExtensible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23" Type="http://schemas.openxmlformats.org/officeDocument/2006/relationships/footer" Target="footer1.xml"/><Relationship Id="rId28" Type="http://schemas.microsoft.com/office/2011/relationships/people" Target="peop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urces2 xmlns="bfc3a5c3-579b-4630-9636-b0fb901ea27e">
      <Value>DMAJ</Value>
    </Sources2>
    <TaxCatchAll xmlns="8d6c4eab-87ce-45d0-aada-16226b0b5836" xsi:nil="true"/>
    <lcf76f155ced4ddcb4097134ff3c332f xmlns="bfc3a5c3-579b-4630-9636-b0fb901ea27e">
      <Terms xmlns="http://schemas.microsoft.com/office/infopath/2007/PartnerControls"/>
    </lcf76f155ced4ddcb4097134ff3c332f>
    <Domaine xmlns="bfc3a5c3-579b-4630-9636-b0fb901ea27e">
      <Value>Juridique</Value>
    </Domaine>
    <M_x00e9_tier xmlns="bfc3a5c3-579b-4630-9636-b0fb901ea27e">
      <Value>Modèles juridiques</Value>
      <Value>Consult. travaux</Value>
      <Value>MOE-AMO</Value>
    </M_x00e9_tier>
    <Nature xmlns="bfc3a5c3-579b-4630-9636-b0fb901ea27e">
      <Value>Modèles</Value>
    </Nature>
    <Juridique xmlns="bfc3a5c3-579b-4630-9636-b0fb901ea27e">
      <Value>Acte d'engagment</Value>
    </Juridiqu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40A44FBB26B34B9FA06F8EAFD815E6" ma:contentTypeVersion="18" ma:contentTypeDescription="Crée un document." ma:contentTypeScope="" ma:versionID="1222f2f82128bba4a6a566a7fd92e3fa">
  <xsd:schema xmlns:xsd="http://www.w3.org/2001/XMLSchema" xmlns:xs="http://www.w3.org/2001/XMLSchema" xmlns:p="http://schemas.microsoft.com/office/2006/metadata/properties" xmlns:ns2="bfc3a5c3-579b-4630-9636-b0fb901ea27e" xmlns:ns3="8d6c4eab-87ce-45d0-aada-16226b0b5836" targetNamespace="http://schemas.microsoft.com/office/2006/metadata/properties" ma:root="true" ma:fieldsID="17412bfad6652630b2119960f1154343" ns2:_="" ns3:_="">
    <xsd:import namespace="bfc3a5c3-579b-4630-9636-b0fb901ea27e"/>
    <xsd:import namespace="8d6c4eab-87ce-45d0-aada-16226b0b58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Nature" minOccurs="0"/>
                <xsd:element ref="ns2:Domaine" minOccurs="0"/>
                <xsd:element ref="ns2:Sources2" minOccurs="0"/>
                <xsd:element ref="ns2:MediaServiceLocation" minOccurs="0"/>
                <xsd:element ref="ns2:M_x00e9_tier" minOccurs="0"/>
                <xsd:element ref="ns2:Juridiqu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3a5c3-579b-4630-9636-b0fb901ea2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721a313b-7144-4177-a708-4a4a3a127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Nature" ma:index="19" nillable="true" ma:displayName="Nature" ma:format="Dropdown" ma:internalName="Natu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mpte rendu"/>
                    <xsd:enumeration value="Délibérations"/>
                    <xsd:enumeration value="Documents cadre"/>
                    <xsd:enumeration value="Formulaire"/>
                    <xsd:enumeration value="Information"/>
                    <xsd:enumeration value="Marchés transverses signés"/>
                    <xsd:enumeration value="Modèles"/>
                    <xsd:enumeration value="Note"/>
                    <xsd:enumeration value="Outils de pilotage opérationnel"/>
                    <xsd:enumeration value="Procédure/Tuto"/>
                    <xsd:enumeration value="Présentation"/>
                    <xsd:enumeration value="Support de formation"/>
                  </xsd:restriction>
                </xsd:simpleType>
              </xsd:element>
            </xsd:sequence>
          </xsd:extension>
        </xsd:complexContent>
      </xsd:complexType>
    </xsd:element>
    <xsd:element name="Domaine" ma:index="20" nillable="true" ma:displayName="Domaine" ma:description="Vous retrouvez ici le domaine relié au document" ma:format="Dropdown" ma:internalName="Domain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 artistique"/>
                    <xsd:enumeration value="Archives"/>
                    <xsd:enumeration value="Communication externe"/>
                    <xsd:enumeration value="Communication interne"/>
                    <xsd:enumeration value="Comptable"/>
                    <xsd:enumeration value="Déplacement"/>
                    <xsd:enumeration value="Environnement-RSE"/>
                    <xsd:enumeration value="Exécution financière"/>
                    <xsd:enumeration value="Institutionnel"/>
                    <xsd:enumeration value="Juridique"/>
                    <xsd:enumeration value="Moyens généraux"/>
                    <xsd:enumeration value="Programmation budgétaire des opérations"/>
                    <xsd:enumeration value="Programmation budgétaire interne"/>
                    <xsd:enumeration value="Opérationnel"/>
                    <xsd:enumeration value="Outils informatiques"/>
                    <xsd:enumeration value="Relation mandant"/>
                    <xsd:enumeration value="Reporting"/>
                    <xsd:enumeration value="Ressources humaines"/>
                  </xsd:restriction>
                </xsd:simpleType>
              </xsd:element>
            </xsd:sequence>
          </xsd:extension>
        </xsd:complexContent>
      </xsd:complexType>
    </xsd:element>
    <xsd:element name="Sources2" ma:index="21" nillable="true" ma:displayName="Sources" ma:format="Dropdown" ma:internalName="Sources2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"/>
                    <xsd:enumeration value="Archives"/>
                    <xsd:enumeration value="Collège technique"/>
                    <xsd:enumeration value="Com"/>
                    <xsd:enumeration value="DEPSA"/>
                    <xsd:enumeration value="Dir"/>
                    <xsd:enumeration value="DMAJ"/>
                    <xsd:enumeration value="Externe"/>
                    <xsd:enumeration value="Instances"/>
                    <xsd:enumeration value="Mission environnement"/>
                    <xsd:enumeration value="Opérationnels"/>
                    <xsd:enumeration value="Oppicasso"/>
                    <xsd:enumeration value="SFI"/>
                    <xsd:enumeration value="SPS"/>
                    <xsd:enumeration value="SRHMG"/>
                    <xsd:enumeration value="Représentants du personnel"/>
                  </xsd:restriction>
                </xsd:simpleType>
              </xsd:element>
            </xsd:sequence>
          </xsd:extension>
        </xsd:complexContent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_x00e9_tier" ma:index="23" nillable="true" ma:displayName="Rubrique" ma:format="Dropdown" ma:internalName="M_x00e9_ti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"/>
                    <xsd:enumeration value="Absences"/>
                    <xsd:enumeration value="Accords cadres"/>
                    <xsd:enumeration value="Accueil - Accès rapide"/>
                    <xsd:enumeration value="Action sociale, Mutuelle"/>
                    <xsd:enumeration value="Applications"/>
                    <xsd:enumeration value="Archives"/>
                    <xsd:enumeration value="Assurances"/>
                    <xsd:enumeration value="Astreintes"/>
                    <xsd:enumeration value="Autorisations admin."/>
                    <xsd:enumeration value="BIM"/>
                    <xsd:enumeration value="Bonnes pratiques"/>
                    <xsd:enumeration value="Budget"/>
                    <xsd:enumeration value="Carrière et rémunération"/>
                    <xsd:enumeration value="Chantier"/>
                    <xsd:enumeration value="Charte graphique"/>
                    <xsd:enumeration value="Château des rentiers"/>
                    <xsd:enumeration value="Consult. travaux"/>
                    <xsd:enumeration value="Contrôle interne"/>
                    <xsd:enumeration value="Corpus"/>
                    <xsd:enumeration value="CR Codir"/>
                    <xsd:enumeration value="Déontologie"/>
                    <xsd:enumeration value="Déontologie"/>
                    <xsd:enumeration value="Dialogue social"/>
                    <xsd:enumeration value="Envir."/>
                    <xsd:enumeration value="EP"/>
                    <xsd:enumeration value="Etudes"/>
                    <xsd:enumeration value="Fiche opé"/>
                    <xsd:enumeration value="Flash OPN"/>
                    <xsd:enumeration value="Formation"/>
                    <xsd:enumeration value="Insertion sociale"/>
                    <xsd:enumeration value="Lettres internes Passerelle"/>
                    <xsd:enumeration value="Logos Oppic"/>
                    <xsd:enumeration value="Maine"/>
                    <xsd:enumeration value="Manager"/>
                    <xsd:enumeration value="Mandants"/>
                    <xsd:enumeration value="Matériels et fournitures"/>
                    <xsd:enumeration value="Matinales RH"/>
                    <xsd:enumeration value="Midis de l'Oppic"/>
                    <xsd:enumeration value="Mission"/>
                    <xsd:enumeration value="Modèles gestion"/>
                    <xsd:enumeration value="Modèles juridiques"/>
                    <xsd:enumeration value="Modèles types courriers"/>
                    <xsd:enumeration value="Modèle type PPT"/>
                    <xsd:enumeration value="MOE-AMO"/>
                    <xsd:enumeration value="Organisation et fonctionnement"/>
                    <xsd:enumeration value="Panneaux de chantier"/>
                    <xsd:enumeration value="Parapheur électronique"/>
                    <xsd:enumeration value="Paye"/>
                    <xsd:enumeration value="PEP"/>
                    <xsd:enumeration value="Plomb-Amiante"/>
                    <xsd:enumeration value="Présentation de l'Oppic"/>
                    <xsd:enumeration value="Rapport exé"/>
                    <xsd:enumeration value="Réception"/>
                    <xsd:enumeration value="Recrutement"/>
                    <xsd:enumeration value="Règlement"/>
                    <xsd:enumeration value="Réseau des gestionnaires"/>
                    <xsd:enumeration value="Risque planning"/>
                    <xsd:enumeration value="Santé, sécurité au travail"/>
                    <xsd:enumeration value="Sécu incendie"/>
                    <xsd:enumeration value="Transport"/>
                    <xsd:enumeration value="Travail à distance"/>
                    <xsd:enumeration value="TT"/>
                    <xsd:enumeration value="Vadémécum"/>
                  </xsd:restriction>
                </xsd:simpleType>
              </xsd:element>
            </xsd:sequence>
          </xsd:extension>
        </xsd:complexContent>
      </xsd:complexType>
    </xsd:element>
    <xsd:element name="Juridique" ma:index="24" nillable="true" ma:displayName="Juridique" ma:format="Dropdown" ma:internalName="Juridiq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cords cadres DMAJ"/>
                    <xsd:enumeration value="Acte d'engagment"/>
                    <xsd:enumeration value="Analyses juridiques"/>
                    <xsd:enumeration value="Avenants"/>
                    <xsd:enumeration value="CCAP"/>
                    <xsd:enumeration value="Courriers"/>
                    <xsd:enumeration value="Décisions"/>
                    <xsd:enumeration value="Procès verbaux"/>
                    <xsd:enumeration value="Protocoles transactionnels"/>
                    <xsd:enumeration value="Rapport de présentation"/>
                    <xsd:enumeration value="Règlement de consultation"/>
                    <xsd:enumeration value="Veille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c4eab-87ce-45d0-aada-16226b0b58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f60e772-c9d4-401f-9328-e8d193829a42}" ma:internalName="TaxCatchAll" ma:showField="CatchAllData" ma:web="8d6c4eab-87ce-45d0-aada-16226b0b58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29EAB2-A198-4168-B5A7-C438E6984B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DF62F2-A846-41CF-BAAC-F803A64E16B6}">
  <ds:schemaRefs>
    <ds:schemaRef ds:uri="http://schemas.microsoft.com/office/2006/metadata/properties"/>
    <ds:schemaRef ds:uri="http://schemas.microsoft.com/office/infopath/2007/PartnerControls"/>
    <ds:schemaRef ds:uri="bfc3a5c3-579b-4630-9636-b0fb901ea27e"/>
    <ds:schemaRef ds:uri="8d6c4eab-87ce-45d0-aada-16226b0b5836"/>
  </ds:schemaRefs>
</ds:datastoreItem>
</file>

<file path=customXml/itemProps3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8C5DE6-6476-4077-A2AF-18A28125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3a5c3-579b-4630-9636-b0fb901ea27e"/>
    <ds:schemaRef ds:uri="8d6c4eab-87ce-45d0-aada-16226b0b58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14</Pages>
  <Words>2382</Words>
  <Characters>13104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salle-Bxx-etage3@oppic.fr</dc:creator>
  <cp:lastModifiedBy>Laxenaire Louis</cp:lastModifiedBy>
  <cp:revision>11</cp:revision>
  <dcterms:created xsi:type="dcterms:W3CDTF">2019-04-26T13:57:00Z</dcterms:created>
  <dcterms:modified xsi:type="dcterms:W3CDTF">2025-07-24T14:10:00Z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0x0101009E40A44FBB26B34B9FA06F8EAFD815E6</vt:lpwstr>
  </property>
  <property fmtid="{D5CDD505-2E9C-101B-9397-08002B2CF9AE}" pid="3" name="MediaServiceImageTags">
    <vt:lpwstr/>
  </property>
</Properties>
</file>